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C862E62" w14:textId="77777777" w:rsidTr="00050DA7">
        <w:tc>
          <w:tcPr>
            <w:tcW w:w="4428" w:type="dxa"/>
          </w:tcPr>
          <w:p w14:paraId="5C71CDA3" w14:textId="77777777" w:rsidR="000348ED" w:rsidRPr="001677D6" w:rsidRDefault="005D05AC" w:rsidP="002B0236">
            <w:r w:rsidRPr="001677D6">
              <w:t>From:</w:t>
            </w:r>
            <w:r w:rsidRPr="001677D6">
              <w:tab/>
            </w:r>
            <w:r w:rsidR="00894FF2" w:rsidRPr="001677D6">
              <w:t>ENG</w:t>
            </w:r>
            <w:r w:rsidR="00CA04AF" w:rsidRPr="001677D6">
              <w:t xml:space="preserve"> </w:t>
            </w:r>
            <w:r w:rsidRPr="001677D6">
              <w:t>C</w:t>
            </w:r>
            <w:r w:rsidR="00050DA7" w:rsidRPr="001677D6">
              <w:t>ommittee</w:t>
            </w:r>
          </w:p>
        </w:tc>
        <w:tc>
          <w:tcPr>
            <w:tcW w:w="5461" w:type="dxa"/>
          </w:tcPr>
          <w:p w14:paraId="14EABDF5" w14:textId="64087607" w:rsidR="000348ED" w:rsidRPr="001677D6" w:rsidRDefault="00894FF2" w:rsidP="008F4DC3">
            <w:pPr>
              <w:jc w:val="right"/>
            </w:pPr>
            <w:r w:rsidRPr="001677D6">
              <w:t>ENG1</w:t>
            </w:r>
            <w:ins w:id="0" w:author="Eng Soon Aw" w:date="2024-04-10T20:05:00Z">
              <w:r w:rsidR="00F167AD">
                <w:t>8</w:t>
              </w:r>
            </w:ins>
            <w:del w:id="1" w:author="Eng Soon Aw" w:date="2023-10-19T15:07:00Z">
              <w:r w:rsidRPr="001677D6" w:rsidDel="00AF49D2">
                <w:delText>6</w:delText>
              </w:r>
            </w:del>
            <w:r w:rsidRPr="001677D6">
              <w:t>-</w:t>
            </w:r>
            <w:ins w:id="2" w:author="Jaime Alvarez" w:date="2024-04-18T12:18:00Z">
              <w:r w:rsidR="00FA4EB0">
                <w:t>13.1.1</w:t>
              </w:r>
            </w:ins>
            <w:del w:id="3" w:author="Jaime Alvarez" w:date="2024-04-18T12:18:00Z">
              <w:r w:rsidR="001A654A" w:rsidRPr="001677D6" w:rsidDel="00FA4EB0">
                <w:delText xml:space="preserve"> </w:delText>
              </w:r>
              <w:r w:rsidR="005D05AC" w:rsidRPr="001677D6" w:rsidDel="00FA4EB0">
                <w:delText>#/output/#</w:delText>
              </w:r>
            </w:del>
          </w:p>
        </w:tc>
      </w:tr>
      <w:tr w:rsidR="000348ED" w:rsidRPr="00AA2626" w14:paraId="46692DCC" w14:textId="77777777" w:rsidTr="00050DA7">
        <w:tc>
          <w:tcPr>
            <w:tcW w:w="4428" w:type="dxa"/>
          </w:tcPr>
          <w:p w14:paraId="12AE18EE" w14:textId="77777777" w:rsidR="000348ED" w:rsidRPr="001677D6" w:rsidRDefault="005D05AC" w:rsidP="002B0236">
            <w:r w:rsidRPr="001677D6">
              <w:t>To:</w:t>
            </w:r>
            <w:r w:rsidRPr="001677D6">
              <w:tab/>
            </w:r>
            <w:r w:rsidR="00894FF2" w:rsidRPr="001677D6">
              <w:t>ARM</w:t>
            </w:r>
            <w:r w:rsidR="00CA04AF" w:rsidRPr="001677D6">
              <w:t xml:space="preserve"> </w:t>
            </w:r>
            <w:r w:rsidR="00902AA4" w:rsidRPr="001677D6">
              <w:t>Committee</w:t>
            </w:r>
          </w:p>
        </w:tc>
        <w:tc>
          <w:tcPr>
            <w:tcW w:w="5461" w:type="dxa"/>
          </w:tcPr>
          <w:p w14:paraId="3BFF2632" w14:textId="3167173D" w:rsidR="000348ED" w:rsidRPr="001677D6" w:rsidRDefault="00894FF2" w:rsidP="008F4DC3">
            <w:pPr>
              <w:jc w:val="right"/>
            </w:pPr>
            <w:del w:id="4" w:author="Eng Soon Aw" w:date="2023-10-19T15:07:00Z">
              <w:r w:rsidRPr="001677D6" w:rsidDel="00AF49D2">
                <w:delText>2</w:delText>
              </w:r>
              <w:r w:rsidR="004125A0" w:rsidDel="00AF49D2">
                <w:delText>4</w:delText>
              </w:r>
              <w:r w:rsidRPr="001677D6" w:rsidDel="00AF49D2">
                <w:delText>th</w:delText>
              </w:r>
              <w:r w:rsidR="005D05AC" w:rsidRPr="001677D6" w:rsidDel="00AF49D2">
                <w:delText xml:space="preserve"> </w:delText>
              </w:r>
              <w:r w:rsidRPr="001677D6" w:rsidDel="00AF49D2">
                <w:delText>October</w:delText>
              </w:r>
              <w:r w:rsidR="005D05AC" w:rsidRPr="001677D6" w:rsidDel="00AF49D2">
                <w:delText xml:space="preserve"> 20</w:delText>
              </w:r>
              <w:r w:rsidRPr="001677D6" w:rsidDel="00AF49D2">
                <w:delText>22</w:delText>
              </w:r>
            </w:del>
            <w:ins w:id="5" w:author="Eng Soon Aw" w:date="2024-04-10T20:05:00Z">
              <w:r w:rsidR="00F167AD">
                <w:t>1</w:t>
              </w:r>
              <w:del w:id="6" w:author="Jaime Alvarez" w:date="2024-04-18T12:18:00Z">
                <w:r w:rsidR="00F167AD" w:rsidDel="00FA4EB0">
                  <w:delText>2</w:delText>
                </w:r>
              </w:del>
            </w:ins>
            <w:ins w:id="7" w:author="Jaime Alvarez" w:date="2024-04-18T12:18:00Z">
              <w:r w:rsidR="00FA4EB0">
                <w:t>8</w:t>
              </w:r>
            </w:ins>
            <w:ins w:id="8" w:author="Eng Soon Aw" w:date="2024-04-10T20:05:00Z">
              <w:r w:rsidR="00F167AD">
                <w:t xml:space="preserve"> Apr</w:t>
              </w:r>
            </w:ins>
            <w:ins w:id="9" w:author="Eng Soon Aw" w:date="2023-10-19T15:08:00Z">
              <w:r w:rsidR="00AF49D2">
                <w:t xml:space="preserve"> 202</w:t>
              </w:r>
            </w:ins>
            <w:ins w:id="10" w:author="Eng Soon Aw" w:date="2024-04-10T20:05:00Z">
              <w:r w:rsidR="00F167AD">
                <w:t>4</w:t>
              </w:r>
            </w:ins>
          </w:p>
        </w:tc>
      </w:tr>
    </w:tbl>
    <w:p w14:paraId="4C0EB896" w14:textId="77777777" w:rsidR="000348ED" w:rsidRPr="00AA2626" w:rsidRDefault="00AA2626" w:rsidP="002B0236">
      <w:pPr>
        <w:pStyle w:val="Title"/>
      </w:pPr>
      <w:r>
        <w:t>LIAISON NOTE</w:t>
      </w:r>
    </w:p>
    <w:p w14:paraId="6BCC2549" w14:textId="28D2E318" w:rsidR="000348ED" w:rsidRPr="00AA2626" w:rsidRDefault="00AF49D2" w:rsidP="002B0236">
      <w:pPr>
        <w:pStyle w:val="Title"/>
      </w:pPr>
      <w:ins w:id="11" w:author="Eng Soon Aw" w:date="2023-10-19T15:08:00Z">
        <w:r>
          <w:t xml:space="preserve">General Overview of a Floating AtoN (previously as </w:t>
        </w:r>
      </w:ins>
      <w:r w:rsidR="00CB177F">
        <w:t>Navigational Requirements and Considerations for Establishment of Buoyage</w:t>
      </w:r>
      <w:ins w:id="12" w:author="Eng Soon Aw" w:date="2023-10-19T15:08:00Z">
        <w:r>
          <w:t>)</w:t>
        </w:r>
      </w:ins>
    </w:p>
    <w:p w14:paraId="11BF56B6" w14:textId="77777777" w:rsidR="0064435F" w:rsidRPr="00AA2626" w:rsidRDefault="008E7A45" w:rsidP="002B0236">
      <w:pPr>
        <w:pStyle w:val="Heading1"/>
      </w:pPr>
      <w:r w:rsidRPr="00AA2626">
        <w:t>INTRODUCTION</w:t>
      </w:r>
    </w:p>
    <w:p w14:paraId="012F14D2" w14:textId="2F5E019F" w:rsidR="00AF49D2" w:rsidRDefault="00AF49D2" w:rsidP="002B0236">
      <w:pPr>
        <w:pStyle w:val="BodyText"/>
        <w:rPr>
          <w:ins w:id="13" w:author="Eng Soon Aw" w:date="2023-10-19T15:11:00Z"/>
        </w:rPr>
      </w:pPr>
      <w:ins w:id="14" w:author="Eng Soon Aw" w:date="2023-10-19T15:09:00Z">
        <w:r>
          <w:t xml:space="preserve">At ENG16, ARM Committee was requested to provide their review and comment on the Navigation Requirements and Considerations of a draft guideline </w:t>
        </w:r>
      </w:ins>
      <w:ins w:id="15" w:author="Eng Soon Aw" w:date="2023-10-19T15:10:00Z">
        <w:r>
          <w:t xml:space="preserve">previously titled as Navigational Requirements and Consideration for Establishment of Buoyage). ENG WG1 thanks ARM Committee for their review and comments received in the Liaison Note. </w:t>
        </w:r>
      </w:ins>
    </w:p>
    <w:p w14:paraId="5D0C269D" w14:textId="13657BC9" w:rsidR="00AF49D2" w:rsidRDefault="00AF49D2" w:rsidP="002B0236">
      <w:pPr>
        <w:pStyle w:val="BodyText"/>
        <w:rPr>
          <w:ins w:id="16" w:author="Eng Soon Aw" w:date="2023-10-19T15:11:00Z"/>
        </w:rPr>
      </w:pPr>
      <w:ins w:id="17" w:author="Eng Soon Aw" w:date="2023-10-19T15:11:00Z">
        <w:r>
          <w:t xml:space="preserve">ENG </w:t>
        </w:r>
        <w:del w:id="18" w:author="Jaime Alvarez" w:date="2024-04-18T12:18:00Z">
          <w:r w:rsidDel="00E103B0">
            <w:delText>WG1</w:delText>
          </w:r>
        </w:del>
      </w:ins>
      <w:ins w:id="19" w:author="Jaime Alvarez" w:date="2024-04-18T12:18:00Z">
        <w:r w:rsidR="00E103B0">
          <w:t>Committee</w:t>
        </w:r>
      </w:ins>
      <w:ins w:id="20" w:author="Eng Soon Aw" w:date="2023-10-19T15:11:00Z">
        <w:r>
          <w:t xml:space="preserve"> has relooked at the title of the </w:t>
        </w:r>
      </w:ins>
      <w:ins w:id="21" w:author="Eng Soon Aw" w:date="2023-10-19T15:16:00Z">
        <w:r>
          <w:t>document</w:t>
        </w:r>
      </w:ins>
      <w:ins w:id="22" w:author="Eng Soon Aw" w:date="2023-10-19T15:11:00Z">
        <w:r>
          <w:t xml:space="preserve"> and has retitled it as “</w:t>
        </w:r>
      </w:ins>
      <w:ins w:id="23" w:author="Eng Soon Aw" w:date="2023-10-19T15:12:00Z">
        <w:r>
          <w:t>General Overview of a Floating AtoN” as a working title. The main purpose of this guideline is to provide a</w:t>
        </w:r>
      </w:ins>
      <w:ins w:id="24" w:author="Eng Soon Aw" w:date="2023-10-19T15:15:00Z">
        <w:r>
          <w:t>n</w:t>
        </w:r>
      </w:ins>
      <w:ins w:id="25" w:author="Eng Soon Aw" w:date="2023-10-19T15:12:00Z">
        <w:r>
          <w:t xml:space="preserve"> overview of the characteristic of a floating AtoN to a new user or</w:t>
        </w:r>
      </w:ins>
      <w:ins w:id="26" w:author="Eng Soon Aw" w:date="2023-10-19T15:13:00Z">
        <w:r>
          <w:t xml:space="preserve"> inexperienced entity. The </w:t>
        </w:r>
      </w:ins>
      <w:ins w:id="27" w:author="Eng Soon Aw" w:date="2023-10-19T15:16:00Z">
        <w:r>
          <w:t>document</w:t>
        </w:r>
      </w:ins>
      <w:ins w:id="28" w:author="Eng Soon Aw" w:date="2023-10-19T15:13:00Z">
        <w:r>
          <w:t xml:space="preserve"> looks to provide a brief description of the individual components of a floating AtoN</w:t>
        </w:r>
      </w:ins>
      <w:ins w:id="29" w:author="Eng Soon Aw" w:date="2023-10-19T15:14:00Z">
        <w:r>
          <w:t xml:space="preserve">, and other operational requirements for the lifecycle for deployment of a floating AtoN including </w:t>
        </w:r>
      </w:ins>
      <w:ins w:id="30" w:author="Eng Soon Aw" w:date="2023-10-19T15:15:00Z">
        <w:r>
          <w:t xml:space="preserve">responsibilities and relevant national requirements. This </w:t>
        </w:r>
      </w:ins>
      <w:ins w:id="31" w:author="Eng Soon Aw" w:date="2023-10-19T15:17:00Z">
        <w:r>
          <w:t xml:space="preserve">document </w:t>
        </w:r>
      </w:ins>
      <w:ins w:id="32" w:author="Eng Soon Aw" w:date="2023-10-19T15:15:00Z">
        <w:r>
          <w:t xml:space="preserve">seeks to </w:t>
        </w:r>
      </w:ins>
      <w:ins w:id="33" w:author="Eng Soon Aw" w:date="2023-10-19T15:13:00Z">
        <w:r>
          <w:t xml:space="preserve">point the reader to the existing IALA </w:t>
        </w:r>
      </w:ins>
      <w:ins w:id="34" w:author="Eng Soon Aw" w:date="2023-10-19T15:14:00Z">
        <w:r>
          <w:t xml:space="preserve">Guidelines and Recommendations for their further reading. </w:t>
        </w:r>
      </w:ins>
    </w:p>
    <w:p w14:paraId="746E3AE3" w14:textId="7D2691AD" w:rsidR="00A8424C" w:rsidRPr="00A8424C" w:rsidDel="00AF49D2" w:rsidRDefault="00A84BAC" w:rsidP="002B0236">
      <w:pPr>
        <w:pStyle w:val="BodyText"/>
        <w:rPr>
          <w:del w:id="35" w:author="Eng Soon Aw" w:date="2023-10-19T15:11:00Z"/>
        </w:rPr>
      </w:pPr>
      <w:del w:id="36" w:author="Eng Soon Aw" w:date="2023-10-19T15:11:00Z">
        <w:r w:rsidRPr="00A8424C" w:rsidDel="00AF49D2">
          <w:delText xml:space="preserve">Several Competent Authorities have noted an increasing number of enquiries from inexperienced organisations / individuals who have been advised to deploy buoyage during </w:delText>
        </w:r>
        <w:r w:rsidR="001F71D9" w:rsidRPr="00A8424C" w:rsidDel="00AF49D2">
          <w:delText>marine construction</w:delText>
        </w:r>
        <w:r w:rsidRPr="00A8424C" w:rsidDel="00AF49D2">
          <w:delText xml:space="preserve"> projects</w:delText>
        </w:r>
        <w:r w:rsidR="001F71D9" w:rsidRPr="00A8424C" w:rsidDel="00AF49D2">
          <w:delText>.</w:delText>
        </w:r>
      </w:del>
    </w:p>
    <w:p w14:paraId="43D60E33" w14:textId="7D791DDA" w:rsidR="001F71D9" w:rsidRPr="00A8424C" w:rsidDel="00AF49D2" w:rsidRDefault="001F71D9" w:rsidP="002B0236">
      <w:pPr>
        <w:pStyle w:val="BodyText"/>
        <w:rPr>
          <w:del w:id="37" w:author="Eng Soon Aw" w:date="2023-10-19T15:16:00Z"/>
        </w:rPr>
      </w:pPr>
      <w:del w:id="38" w:author="Eng Soon Aw" w:date="2023-10-19T15:16:00Z">
        <w:r w:rsidRPr="00A8424C" w:rsidDel="00AF49D2">
          <w:delText>Many of these organisations</w:delText>
        </w:r>
        <w:r w:rsidR="00E6685D" w:rsidRPr="00A8424C" w:rsidDel="00AF49D2">
          <w:delText>/ individuals would benefit from having a</w:delText>
        </w:r>
        <w:r w:rsidR="004403BF" w:rsidRPr="00A8424C" w:rsidDel="00AF49D2">
          <w:delText xml:space="preserve"> </w:delText>
        </w:r>
        <w:r w:rsidR="001B6C03" w:rsidDel="00AF49D2">
          <w:delText>guidance</w:delText>
        </w:r>
        <w:r w:rsidR="00E6685D" w:rsidRPr="00A8424C" w:rsidDel="00AF49D2">
          <w:delText xml:space="preserve"> document that gives an overview of </w:delText>
        </w:r>
        <w:r w:rsidR="001B6C03" w:rsidDel="00AF49D2">
          <w:delText xml:space="preserve">how requirements are generated and then materialised into an appropriate buoy that is compliant to all </w:delText>
        </w:r>
        <w:r w:rsidR="00E6685D" w:rsidRPr="00A8424C" w:rsidDel="00AF49D2">
          <w:delText xml:space="preserve">existing IALA </w:delText>
        </w:r>
        <w:r w:rsidR="001B6C03" w:rsidDel="00AF49D2">
          <w:delText>standards, r</w:delText>
        </w:r>
        <w:r w:rsidR="00E6685D" w:rsidRPr="00A8424C" w:rsidDel="00AF49D2">
          <w:delText xml:space="preserve">ecommendations and </w:delText>
        </w:r>
        <w:r w:rsidR="001B6C03" w:rsidDel="00AF49D2">
          <w:delText>g</w:delText>
        </w:r>
        <w:r w:rsidR="00E6685D" w:rsidRPr="00A8424C" w:rsidDel="00AF49D2">
          <w:delText>uidelines.</w:delText>
        </w:r>
      </w:del>
    </w:p>
    <w:p w14:paraId="05EB9E8F" w14:textId="6B950947" w:rsidR="00E6685D" w:rsidRPr="00A8424C" w:rsidDel="00AF49D2" w:rsidRDefault="00894FF2" w:rsidP="002B0236">
      <w:pPr>
        <w:pStyle w:val="BodyText"/>
        <w:rPr>
          <w:del w:id="39" w:author="Eng Soon Aw" w:date="2023-10-19T15:16:00Z"/>
        </w:rPr>
      </w:pPr>
      <w:del w:id="40" w:author="Eng Soon Aw" w:date="2023-10-19T15:16:00Z">
        <w:r w:rsidRPr="00A8424C" w:rsidDel="00AF49D2">
          <w:delText xml:space="preserve">ENG WG2 </w:delText>
        </w:r>
        <w:r w:rsidR="00CB177F" w:rsidRPr="00A8424C" w:rsidDel="00AF49D2">
          <w:delText>Technical Knowledge and Sustainability</w:delText>
        </w:r>
        <w:r w:rsidRPr="00A8424C" w:rsidDel="00AF49D2">
          <w:delText xml:space="preserve"> have been tasked to write </w:delText>
        </w:r>
        <w:r w:rsidR="001B6C03" w:rsidDel="00AF49D2">
          <w:delText xml:space="preserve">such </w:delText>
        </w:r>
        <w:r w:rsidRPr="00A8424C" w:rsidDel="00AF49D2">
          <w:delText xml:space="preserve">a guideline to provide </w:delText>
        </w:r>
        <w:r w:rsidR="00E6685D" w:rsidRPr="00A8424C" w:rsidDel="00AF49D2">
          <w:delText xml:space="preserve">an overview of the </w:delText>
        </w:r>
        <w:r w:rsidR="0006684D" w:rsidDel="00AF49D2">
          <w:delText>considerations</w:delText>
        </w:r>
        <w:r w:rsidR="00E6685D" w:rsidRPr="00A8424C" w:rsidDel="00AF49D2">
          <w:delText xml:space="preserve"> </w:delText>
        </w:r>
        <w:r w:rsidRPr="00A8424C" w:rsidDel="00AF49D2">
          <w:delText>involved when a buoy deployment</w:delText>
        </w:r>
        <w:r w:rsidR="00A84BAC" w:rsidRPr="00A8424C" w:rsidDel="00AF49D2">
          <w:delText>.</w:delText>
        </w:r>
        <w:r w:rsidR="00E6685D" w:rsidRPr="00A8424C" w:rsidDel="00AF49D2">
          <w:delText xml:space="preserve"> </w:delText>
        </w:r>
        <w:r w:rsidR="004403BF" w:rsidRPr="00A8424C" w:rsidDel="00AF49D2">
          <w:delText xml:space="preserve">The </w:delText>
        </w:r>
        <w:r w:rsidR="00E6685D" w:rsidRPr="00A8424C" w:rsidDel="00AF49D2">
          <w:delText xml:space="preserve">guideline is in the early stages of </w:delText>
        </w:r>
        <w:r w:rsidR="004403BF" w:rsidRPr="00A8424C" w:rsidDel="00AF49D2">
          <w:delText>development</w:delText>
        </w:r>
        <w:r w:rsidR="00CB177F" w:rsidRPr="00A8424C" w:rsidDel="00AF49D2">
          <w:delText xml:space="preserve"> and </w:delText>
        </w:r>
        <w:r w:rsidR="004403BF" w:rsidRPr="00A8424C" w:rsidDel="00AF49D2">
          <w:delText>a</w:delText>
        </w:r>
        <w:r w:rsidR="00E6685D" w:rsidRPr="00A8424C" w:rsidDel="00AF49D2">
          <w:delText xml:space="preserve"> section has been included </w:delText>
        </w:r>
        <w:r w:rsidR="004403BF" w:rsidRPr="00A8424C" w:rsidDel="00AF49D2">
          <w:delText>f</w:delText>
        </w:r>
        <w:r w:rsidR="00CB177F" w:rsidRPr="00A8424C" w:rsidDel="00AF49D2">
          <w:delText>or</w:delText>
        </w:r>
        <w:r w:rsidR="00E6685D" w:rsidRPr="00A8424C" w:rsidDel="00AF49D2">
          <w:delText xml:space="preserve"> ‘Navigational Requirements</w:delText>
        </w:r>
        <w:r w:rsidR="00A8424C" w:rsidDel="00AF49D2">
          <w:delText xml:space="preserve"> and Considerations</w:delText>
        </w:r>
        <w:r w:rsidR="00E6685D" w:rsidRPr="00A8424C" w:rsidDel="00AF49D2">
          <w:delText xml:space="preserve">’ </w:delText>
        </w:r>
        <w:r w:rsidR="004403BF" w:rsidRPr="00A8424C" w:rsidDel="00AF49D2">
          <w:delText xml:space="preserve">as this is fundamental to the need for any AtoN. </w:delText>
        </w:r>
      </w:del>
    </w:p>
    <w:p w14:paraId="3B2E9A3C" w14:textId="77777777" w:rsidR="00E6685D" w:rsidRDefault="00E6685D" w:rsidP="002B0236">
      <w:pPr>
        <w:pStyle w:val="BodyText"/>
        <w:rPr>
          <w:highlight w:val="yellow"/>
        </w:rPr>
      </w:pPr>
    </w:p>
    <w:p w14:paraId="05DFB1D0" w14:textId="77777777" w:rsidR="009F5C36" w:rsidRPr="00AA2626" w:rsidRDefault="008E7A45" w:rsidP="002B0236">
      <w:pPr>
        <w:pStyle w:val="Heading1"/>
      </w:pPr>
      <w:r w:rsidRPr="00AA2626">
        <w:t>ACTION REQUESTED</w:t>
      </w:r>
    </w:p>
    <w:p w14:paraId="71B52D02" w14:textId="77777777" w:rsidR="004C220D" w:rsidRPr="00A8424C" w:rsidRDefault="00902AA4" w:rsidP="00A8424C">
      <w:pPr>
        <w:pStyle w:val="BodyText"/>
      </w:pPr>
      <w:r w:rsidRPr="00A8424C">
        <w:t xml:space="preserve">The </w:t>
      </w:r>
      <w:r w:rsidR="004403BF" w:rsidRPr="00A8424C">
        <w:t xml:space="preserve">ARM </w:t>
      </w:r>
      <w:r w:rsidRPr="00A8424C">
        <w:t>committee is requested to</w:t>
      </w:r>
      <w:r w:rsidR="00630F7F" w:rsidRPr="00A8424C">
        <w:t>:</w:t>
      </w:r>
    </w:p>
    <w:p w14:paraId="4E8CAB9F" w14:textId="13A5B751" w:rsidR="00630F7F" w:rsidRDefault="004403BF">
      <w:pPr>
        <w:pStyle w:val="BodyText"/>
        <w:numPr>
          <w:ilvl w:val="0"/>
          <w:numId w:val="27"/>
        </w:numPr>
        <w:rPr>
          <w:ins w:id="41" w:author="Eng Soon Aw" w:date="2023-10-19T15:18:00Z"/>
        </w:rPr>
        <w:pPrChange w:id="42" w:author="Eng Soon Aw" w:date="2024-04-10T20:11:00Z">
          <w:pPr>
            <w:pStyle w:val="BodyText"/>
          </w:pPr>
        </w:pPrChange>
      </w:pPr>
      <w:r w:rsidRPr="00A8424C">
        <w:t xml:space="preserve">Review and comment on the </w:t>
      </w:r>
      <w:del w:id="43" w:author="Eng Soon Aw" w:date="2023-10-19T15:17:00Z">
        <w:r w:rsidRPr="00A8424C" w:rsidDel="00AF49D2">
          <w:delText xml:space="preserve">Navigational Requirements </w:delText>
        </w:r>
        <w:r w:rsidR="00CB177F" w:rsidRPr="00A8424C" w:rsidDel="00AF49D2">
          <w:delText xml:space="preserve">and Considerations </w:delText>
        </w:r>
        <w:r w:rsidRPr="00A8424C" w:rsidDel="00AF49D2">
          <w:delText xml:space="preserve">section of </w:delText>
        </w:r>
      </w:del>
      <w:r w:rsidR="00D603AC" w:rsidRPr="00A8424C">
        <w:t>draft guideline</w:t>
      </w:r>
      <w:ins w:id="44" w:author="Eng Soon Aw" w:date="2023-10-19T15:17:00Z">
        <w:r w:rsidR="00AF49D2">
          <w:t xml:space="preserve"> </w:t>
        </w:r>
      </w:ins>
      <w:ins w:id="45" w:author="Eng Soon Aw" w:date="2024-04-10T20:05:00Z">
        <w:r w:rsidR="00F167AD">
          <w:t>attached</w:t>
        </w:r>
      </w:ins>
      <w:ins w:id="46" w:author="Eng Soon Aw" w:date="2023-10-19T15:17:00Z">
        <w:r w:rsidR="00AF49D2" w:rsidRPr="00AF49D2">
          <w:t xml:space="preserve"> </w:t>
        </w:r>
        <w:r w:rsidR="00AF49D2">
          <w:t>that will assist the reader in understanding the context of the document</w:t>
        </w:r>
      </w:ins>
      <w:del w:id="47" w:author="Eng Soon Aw" w:date="2023-10-19T15:17:00Z">
        <w:r w:rsidR="00D603AC" w:rsidRPr="00A8424C" w:rsidDel="00AF49D2">
          <w:delText xml:space="preserve"> in Annex A</w:delText>
        </w:r>
      </w:del>
      <w:r w:rsidR="00A8424C" w:rsidRPr="00A8424C">
        <w:t>.</w:t>
      </w:r>
      <w:r w:rsidR="00A8424C">
        <w:t xml:space="preserve"> </w:t>
      </w:r>
      <w:del w:id="48" w:author="Eng Soon Aw" w:date="2023-10-19T15:17:00Z">
        <w:r w:rsidR="00A8424C" w:rsidDel="00AF49D2">
          <w:delText xml:space="preserve">The draft guideline is available in the link below that will assist the reader </w:delText>
        </w:r>
        <w:r w:rsidR="00035A8C" w:rsidDel="00AF49D2">
          <w:delText>in</w:delText>
        </w:r>
        <w:r w:rsidR="00A8424C" w:rsidDel="00AF49D2">
          <w:delText xml:space="preserve"> </w:delText>
        </w:r>
        <w:r w:rsidR="005323B8" w:rsidDel="00AF49D2">
          <w:delText>understand</w:delText>
        </w:r>
        <w:r w:rsidR="00035A8C" w:rsidDel="00AF49D2">
          <w:delText>ing</w:delText>
        </w:r>
        <w:r w:rsidR="00A8424C" w:rsidDel="00AF49D2">
          <w:delText xml:space="preserve"> the context of the </w:delText>
        </w:r>
        <w:r w:rsidR="001677D6" w:rsidDel="00AF49D2">
          <w:delText>document.</w:delText>
        </w:r>
      </w:del>
    </w:p>
    <w:p w14:paraId="0E800F72" w14:textId="7DA20D75" w:rsidR="00AF49D2" w:rsidRPr="00A8424C" w:rsidDel="00AF49D2" w:rsidRDefault="00AF49D2" w:rsidP="00A8424C">
      <w:pPr>
        <w:pStyle w:val="BodyText"/>
        <w:rPr>
          <w:del w:id="49" w:author="Eng Soon Aw" w:date="2023-10-19T15:18:00Z"/>
        </w:rPr>
      </w:pPr>
    </w:p>
    <w:p w14:paraId="05A0E362" w14:textId="3E632425" w:rsidR="00630F7F" w:rsidDel="00AF49D2" w:rsidRDefault="001E5046" w:rsidP="00D603AC">
      <w:pPr>
        <w:pStyle w:val="List1"/>
        <w:numPr>
          <w:ilvl w:val="0"/>
          <w:numId w:val="0"/>
        </w:numPr>
        <w:rPr>
          <w:del w:id="50" w:author="Eng Soon Aw" w:date="2023-10-19T15:18:00Z"/>
        </w:rPr>
      </w:pPr>
      <w:del w:id="51" w:author="Eng Soon Aw" w:date="2023-10-19T15:18:00Z">
        <w:r w:rsidDel="00AF49D2">
          <w:fldChar w:fldCharType="begin"/>
        </w:r>
        <w:r w:rsidDel="00AF49D2">
          <w:delInstrText>HYPERLINK "https://nextcloud.iala-aism.org/index.php/apps/files/?dir=/Committees/ENG/ENG16/WG2%20-%20Technical%20Knowledge%20and%20Sustainability/Task%202.5.1%20Draft%20Guideline%20on%20Quantifying%20Buoy%20Characteristics/04_Output%20Documents&amp;fileid=183691"</w:delInstrText>
        </w:r>
        <w:r w:rsidDel="00AF49D2">
          <w:fldChar w:fldCharType="separate"/>
        </w:r>
        <w:r w:rsidR="00A8424C" w:rsidDel="00AF49D2">
          <w:rPr>
            <w:rStyle w:val="Hyperlink"/>
          </w:rPr>
          <w:delText>04_Output Documents - Files - IALA Nextcloud (iala-aism.org)</w:delText>
        </w:r>
        <w:r w:rsidDel="00AF49D2">
          <w:rPr>
            <w:rStyle w:val="Hyperlink"/>
          </w:rPr>
          <w:fldChar w:fldCharType="end"/>
        </w:r>
      </w:del>
    </w:p>
    <w:p w14:paraId="25D2AAA8" w14:textId="7EF27BF3" w:rsidR="00AF49D2" w:rsidDel="00F167AD" w:rsidRDefault="00AF49D2" w:rsidP="00D603AC">
      <w:pPr>
        <w:pStyle w:val="List1"/>
        <w:numPr>
          <w:ilvl w:val="0"/>
          <w:numId w:val="0"/>
        </w:numPr>
        <w:rPr>
          <w:del w:id="52" w:author="Eng Soon Aw" w:date="2024-04-10T20:05:00Z"/>
        </w:rPr>
      </w:pPr>
    </w:p>
    <w:p w14:paraId="14A6A28D" w14:textId="3A7E8C6A" w:rsidR="00035A8C" w:rsidDel="00F167AD" w:rsidRDefault="00035A8C">
      <w:pPr>
        <w:tabs>
          <w:tab w:val="clear" w:pos="851"/>
        </w:tabs>
        <w:rPr>
          <w:del w:id="53" w:author="Eng Soon Aw" w:date="2024-04-10T20:07:00Z"/>
          <w:lang w:val="fr-FR" w:eastAsia="en-GB"/>
        </w:rPr>
      </w:pPr>
      <w:del w:id="54" w:author="Eng Soon Aw" w:date="2024-04-10T20:06:00Z">
        <w:r w:rsidRPr="00F167AD" w:rsidDel="00F167AD">
          <w:rPr>
            <w:lang w:val="fr-FR"/>
            <w:rPrChange w:id="55" w:author="Eng Soon Aw" w:date="2024-04-10T20:05:00Z">
              <w:rPr/>
            </w:rPrChange>
          </w:rPr>
          <w:br w:type="page"/>
        </w:r>
      </w:del>
    </w:p>
    <w:p w14:paraId="57B6C83F" w14:textId="7540AD64" w:rsidR="00D603AC" w:rsidRPr="00A8424C" w:rsidDel="00F167AD" w:rsidRDefault="00D603AC">
      <w:pPr>
        <w:pStyle w:val="Heading1"/>
        <w:numPr>
          <w:ilvl w:val="0"/>
          <w:numId w:val="0"/>
        </w:numPr>
        <w:rPr>
          <w:del w:id="56" w:author="Eng Soon Aw" w:date="2024-04-10T20:07:00Z"/>
        </w:rPr>
        <w:pPrChange w:id="57" w:author="Eng Soon Aw" w:date="2024-04-10T20:07:00Z">
          <w:pPr>
            <w:pStyle w:val="Heading1"/>
          </w:pPr>
        </w:pPrChange>
      </w:pPr>
      <w:del w:id="58" w:author="Eng Soon Aw" w:date="2024-04-10T20:07:00Z">
        <w:r w:rsidRPr="00A8424C" w:rsidDel="00F167AD">
          <w:lastRenderedPageBreak/>
          <w:delText>ANNEX A</w:delText>
        </w:r>
      </w:del>
    </w:p>
    <w:p w14:paraId="1A2D0E9A" w14:textId="33E01017" w:rsidR="001B6C03" w:rsidDel="00F167AD" w:rsidRDefault="00D603AC">
      <w:pPr>
        <w:pStyle w:val="BodyText"/>
        <w:keepNext/>
        <w:tabs>
          <w:tab w:val="left" w:pos="567"/>
        </w:tabs>
        <w:spacing w:before="240" w:after="240"/>
        <w:jc w:val="left"/>
        <w:outlineLvl w:val="0"/>
        <w:rPr>
          <w:del w:id="59" w:author="Eng Soon Aw" w:date="2024-04-10T20:07:00Z"/>
        </w:rPr>
        <w:pPrChange w:id="60" w:author="Eng Soon Aw" w:date="2024-04-10T20:07:00Z">
          <w:pPr>
            <w:pStyle w:val="BodyText"/>
          </w:pPr>
        </w:pPrChange>
      </w:pPr>
      <w:del w:id="61" w:author="Eng Soon Aw" w:date="2024-04-10T20:07:00Z">
        <w:r w:rsidRPr="00A8424C" w:rsidDel="00F167AD">
          <w:delText xml:space="preserve">Excerpt below from </w:delText>
        </w:r>
        <w:r w:rsidR="00CB177F" w:rsidRPr="00A8424C" w:rsidDel="00F167AD">
          <w:delText>Navigational Requirements</w:delText>
        </w:r>
        <w:r w:rsidR="00A8424C" w:rsidRPr="00A8424C" w:rsidDel="00F167AD">
          <w:delText xml:space="preserve"> and Considerations </w:delText>
        </w:r>
        <w:r w:rsidR="00CB177F" w:rsidRPr="00A8424C" w:rsidDel="00F167AD">
          <w:delText>section of draft guideline:</w:delText>
        </w:r>
        <w:r w:rsidR="001B6C03" w:rsidDel="00F167AD">
          <w:delText xml:space="preserve"> </w:delText>
        </w:r>
      </w:del>
    </w:p>
    <w:p w14:paraId="4D95EB22" w14:textId="6EDFA00B" w:rsidR="00D603AC" w:rsidRPr="00A8424C" w:rsidDel="00F167AD" w:rsidRDefault="001B6C03">
      <w:pPr>
        <w:pStyle w:val="BodyText"/>
        <w:keepNext/>
        <w:tabs>
          <w:tab w:val="left" w:pos="567"/>
        </w:tabs>
        <w:spacing w:before="240" w:after="240"/>
        <w:jc w:val="left"/>
        <w:outlineLvl w:val="0"/>
        <w:rPr>
          <w:del w:id="62" w:author="Eng Soon Aw" w:date="2024-04-10T20:07:00Z"/>
        </w:rPr>
        <w:pPrChange w:id="63" w:author="Eng Soon Aw" w:date="2024-04-10T20:07:00Z">
          <w:pPr>
            <w:pStyle w:val="BodyText"/>
          </w:pPr>
        </w:pPrChange>
      </w:pPr>
      <w:del w:id="64" w:author="Eng Soon Aw" w:date="2024-04-10T20:07:00Z">
        <w:r w:rsidDel="00F167AD">
          <w:delText>For the purposes of this guideline a high level assessment should be undertaken to assess what the appropriate AtoN requirement is i.e. a buoy or beacon. This guideline assumes the output and requirement would be a buoy.</w:delText>
        </w:r>
      </w:del>
    </w:p>
    <w:p w14:paraId="0B6A523E" w14:textId="5FAFA068" w:rsidR="00D603AC" w:rsidDel="00F167AD" w:rsidRDefault="00D603AC">
      <w:pPr>
        <w:pStyle w:val="Heading1"/>
        <w:keepLines/>
        <w:numPr>
          <w:ilvl w:val="0"/>
          <w:numId w:val="0"/>
        </w:numPr>
        <w:tabs>
          <w:tab w:val="clear" w:pos="851"/>
        </w:tabs>
        <w:spacing w:line="240" w:lineRule="atLeast"/>
        <w:rPr>
          <w:del w:id="65" w:author="Eng Soon Aw" w:date="2024-04-10T20:07:00Z"/>
        </w:rPr>
        <w:pPrChange w:id="66" w:author="Eng Soon Aw" w:date="2024-04-10T20:07:00Z">
          <w:pPr>
            <w:pStyle w:val="Heading1"/>
            <w:keepLines/>
            <w:numPr>
              <w:numId w:val="25"/>
            </w:numPr>
            <w:tabs>
              <w:tab w:val="clear" w:pos="567"/>
              <w:tab w:val="clear" w:pos="851"/>
            </w:tabs>
            <w:spacing w:after="0" w:line="240" w:lineRule="atLeast"/>
          </w:pPr>
        </w:pPrChange>
      </w:pPr>
      <w:bookmarkStart w:id="67" w:name="_Toc117072344"/>
      <w:del w:id="68" w:author="Eng Soon Aw" w:date="2024-04-10T20:07:00Z">
        <w:r w:rsidDel="00F167AD">
          <w:delText>Navigational requirements and considerations</w:delText>
        </w:r>
        <w:bookmarkEnd w:id="67"/>
      </w:del>
    </w:p>
    <w:p w14:paraId="08E1D4AA" w14:textId="58BAE421" w:rsidR="00D603AC" w:rsidDel="00F167AD" w:rsidRDefault="00D603AC">
      <w:pPr>
        <w:pStyle w:val="BodyText"/>
        <w:keepNext/>
        <w:tabs>
          <w:tab w:val="left" w:pos="567"/>
        </w:tabs>
        <w:spacing w:before="240" w:after="240"/>
        <w:jc w:val="left"/>
        <w:outlineLvl w:val="0"/>
        <w:rPr>
          <w:del w:id="69" w:author="Eng Soon Aw" w:date="2024-04-10T20:07:00Z"/>
        </w:rPr>
        <w:pPrChange w:id="70" w:author="Eng Soon Aw" w:date="2024-04-10T20:07:00Z">
          <w:pPr>
            <w:pStyle w:val="BodyText"/>
          </w:pPr>
        </w:pPrChange>
      </w:pPr>
      <w:del w:id="71" w:author="Eng Soon Aw" w:date="2024-04-10T20:07:00Z">
        <w:r w:rsidDel="00F167AD">
          <w:delText>The navigational requirements for any new AtoN will be evaluated by the Competent Authority and are directly related to SOLAS V Regulation 13 that states, Aids to Navigation should be provided where practicable and necessary as the volume of traffic justifies and degree of risk requires.</w:delText>
        </w:r>
      </w:del>
    </w:p>
    <w:p w14:paraId="5AA843D1" w14:textId="6DAE5648" w:rsidR="00D603AC" w:rsidDel="00F167AD" w:rsidRDefault="00D603AC">
      <w:pPr>
        <w:pStyle w:val="BodyText"/>
        <w:keepNext/>
        <w:tabs>
          <w:tab w:val="left" w:pos="567"/>
        </w:tabs>
        <w:spacing w:before="240" w:after="240"/>
        <w:jc w:val="left"/>
        <w:outlineLvl w:val="0"/>
        <w:rPr>
          <w:del w:id="72" w:author="Eng Soon Aw" w:date="2024-04-10T20:07:00Z"/>
        </w:rPr>
        <w:pPrChange w:id="73" w:author="Eng Soon Aw" w:date="2024-04-10T20:07:00Z">
          <w:pPr>
            <w:pStyle w:val="BodyText"/>
          </w:pPr>
        </w:pPrChange>
      </w:pPr>
      <w:del w:id="74" w:author="Eng Soon Aw" w:date="2024-04-10T20:07:00Z">
        <w:r w:rsidDel="00F167AD">
          <w:delText xml:space="preserve">The Competent Authority will undertake a review of the proposed </w:delText>
        </w:r>
        <w:r w:rsidR="001B6C03" w:rsidDel="00F167AD">
          <w:delText>b</w:delText>
        </w:r>
        <w:r w:rsidDel="00F167AD">
          <w:delText>uoy deployment</w:delText>
        </w:r>
        <w:r w:rsidR="001B6C03" w:rsidDel="00F167AD">
          <w:delText xml:space="preserve"> </w:delText>
        </w:r>
        <w:r w:rsidDel="00F167AD">
          <w:delText>to evaluate its navigational significance and determine the minimum requirements for the specific site.</w:delText>
        </w:r>
      </w:del>
    </w:p>
    <w:p w14:paraId="043E7C66" w14:textId="44A494AA" w:rsidR="00D603AC" w:rsidDel="00F167AD" w:rsidRDefault="00D603AC">
      <w:pPr>
        <w:pStyle w:val="BodyText"/>
        <w:keepNext/>
        <w:tabs>
          <w:tab w:val="left" w:pos="567"/>
        </w:tabs>
        <w:spacing w:before="240" w:after="240"/>
        <w:jc w:val="left"/>
        <w:outlineLvl w:val="0"/>
        <w:rPr>
          <w:del w:id="75" w:author="Eng Soon Aw" w:date="2024-04-10T20:07:00Z"/>
        </w:rPr>
        <w:pPrChange w:id="76" w:author="Eng Soon Aw" w:date="2024-04-10T20:07:00Z">
          <w:pPr>
            <w:pStyle w:val="BodyText"/>
          </w:pPr>
        </w:pPrChange>
      </w:pPr>
      <w:del w:id="77" w:author="Eng Soon Aw" w:date="2024-04-10T20:07:00Z">
        <w:r w:rsidRPr="00B148A3" w:rsidDel="00F167AD">
          <w:delText>Documents to be aware of from the outs</w:delText>
        </w:r>
        <w:r w:rsidDel="00F167AD">
          <w:delText>et</w:delText>
        </w:r>
        <w:r w:rsidRPr="00B148A3" w:rsidDel="00F167AD">
          <w:delText xml:space="preserve"> of this process are</w:delText>
        </w:r>
        <w:r w:rsidDel="00F167AD">
          <w:delText xml:space="preserve"> noted below and both are available on IALA Website</w:delText>
        </w:r>
        <w:r w:rsidRPr="00B148A3" w:rsidDel="00F167AD">
          <w:delText>:</w:delText>
        </w:r>
      </w:del>
    </w:p>
    <w:p w14:paraId="6C3715DE" w14:textId="66848ED9" w:rsidR="00D603AC" w:rsidRPr="00B148A3" w:rsidDel="00F167AD" w:rsidRDefault="00D603AC">
      <w:pPr>
        <w:pStyle w:val="Bullet1"/>
        <w:keepNext/>
        <w:numPr>
          <w:ilvl w:val="0"/>
          <w:numId w:val="0"/>
        </w:numPr>
        <w:tabs>
          <w:tab w:val="clear" w:pos="851"/>
          <w:tab w:val="clear" w:pos="1134"/>
          <w:tab w:val="left" w:pos="567"/>
        </w:tabs>
        <w:spacing w:before="240" w:after="240" w:line="216" w:lineRule="atLeast"/>
        <w:jc w:val="left"/>
        <w:rPr>
          <w:del w:id="78" w:author="Eng Soon Aw" w:date="2024-04-10T20:07:00Z"/>
        </w:rPr>
        <w:pPrChange w:id="79" w:author="Eng Soon Aw" w:date="2024-04-10T20:07:00Z">
          <w:pPr>
            <w:pStyle w:val="Bullet1"/>
            <w:numPr>
              <w:numId w:val="24"/>
            </w:numPr>
            <w:tabs>
              <w:tab w:val="clear" w:pos="851"/>
              <w:tab w:val="clear" w:pos="1134"/>
            </w:tabs>
            <w:spacing w:line="216" w:lineRule="atLeast"/>
            <w:ind w:left="425" w:hanging="425"/>
            <w:jc w:val="left"/>
            <w:outlineLvl w:val="9"/>
          </w:pPr>
        </w:pPrChange>
      </w:pPr>
      <w:del w:id="80" w:author="Eng Soon Aw" w:date="2024-04-10T20:07:00Z">
        <w:r w:rsidRPr="00B148A3" w:rsidDel="00F167AD">
          <w:delText>R1001 The IALA MARITIME BUOYAGE SYSTEM</w:delText>
        </w:r>
        <w:r w:rsidDel="00F167AD">
          <w:delText xml:space="preserve"> (MBS)</w:delText>
        </w:r>
      </w:del>
    </w:p>
    <w:p w14:paraId="184EC410" w14:textId="64053D6F" w:rsidR="00D603AC" w:rsidRPr="00B148A3" w:rsidDel="00F167AD" w:rsidRDefault="00D603AC">
      <w:pPr>
        <w:pStyle w:val="Bullet1"/>
        <w:keepNext/>
        <w:numPr>
          <w:ilvl w:val="0"/>
          <w:numId w:val="0"/>
        </w:numPr>
        <w:tabs>
          <w:tab w:val="clear" w:pos="851"/>
          <w:tab w:val="clear" w:pos="1134"/>
          <w:tab w:val="left" w:pos="567"/>
        </w:tabs>
        <w:spacing w:before="240" w:after="240" w:line="216" w:lineRule="atLeast"/>
        <w:jc w:val="left"/>
        <w:rPr>
          <w:del w:id="81" w:author="Eng Soon Aw" w:date="2024-04-10T20:07:00Z"/>
        </w:rPr>
        <w:pPrChange w:id="82" w:author="Eng Soon Aw" w:date="2024-04-10T20:07:00Z">
          <w:pPr>
            <w:pStyle w:val="Bullet1"/>
            <w:numPr>
              <w:numId w:val="24"/>
            </w:numPr>
            <w:tabs>
              <w:tab w:val="clear" w:pos="851"/>
              <w:tab w:val="clear" w:pos="1134"/>
            </w:tabs>
            <w:spacing w:line="216" w:lineRule="atLeast"/>
            <w:ind w:left="425" w:hanging="425"/>
            <w:jc w:val="left"/>
            <w:outlineLvl w:val="9"/>
          </w:pPr>
        </w:pPrChange>
      </w:pPr>
      <w:del w:id="83" w:author="Eng Soon Aw" w:date="2024-04-10T20:07:00Z">
        <w:r w:rsidDel="00F167AD">
          <w:delText xml:space="preserve">IALA Navguide: </w:delText>
        </w:r>
        <w:r w:rsidRPr="00B148A3" w:rsidDel="00F167AD">
          <w:delText>Chapter 3 (Marine Aids to Navigation).</w:delText>
        </w:r>
      </w:del>
    </w:p>
    <w:p w14:paraId="20C44832" w14:textId="65B8C74E" w:rsidR="00D603AC" w:rsidDel="00F167AD" w:rsidRDefault="00D603AC">
      <w:pPr>
        <w:pStyle w:val="BodyText"/>
        <w:keepNext/>
        <w:tabs>
          <w:tab w:val="left" w:pos="567"/>
        </w:tabs>
        <w:spacing w:before="240" w:after="240"/>
        <w:jc w:val="left"/>
        <w:outlineLvl w:val="0"/>
        <w:rPr>
          <w:del w:id="84" w:author="Eng Soon Aw" w:date="2024-04-10T20:07:00Z"/>
        </w:rPr>
        <w:pPrChange w:id="85" w:author="Eng Soon Aw" w:date="2024-04-10T20:07:00Z">
          <w:pPr>
            <w:pStyle w:val="BodyText"/>
          </w:pPr>
        </w:pPrChange>
      </w:pPr>
      <w:del w:id="86" w:author="Eng Soon Aw" w:date="2024-04-10T20:07:00Z">
        <w:r w:rsidDel="00F167AD">
          <w:delText>The Competent Authority evaluation will consider each of the following topics:</w:delText>
        </w:r>
      </w:del>
    </w:p>
    <w:p w14:paraId="25126A5A" w14:textId="1DD606FD" w:rsidR="00D603AC" w:rsidDel="00F167AD" w:rsidRDefault="00D603AC">
      <w:pPr>
        <w:pStyle w:val="Heading2"/>
        <w:keepLines/>
        <w:numPr>
          <w:ilvl w:val="0"/>
          <w:numId w:val="0"/>
        </w:numPr>
        <w:tabs>
          <w:tab w:val="clear" w:pos="851"/>
          <w:tab w:val="left" w:pos="567"/>
        </w:tabs>
        <w:spacing w:line="216" w:lineRule="atLeast"/>
        <w:ind w:right="709"/>
        <w:jc w:val="left"/>
        <w:rPr>
          <w:del w:id="87" w:author="Eng Soon Aw" w:date="2024-04-10T20:07:00Z"/>
        </w:rPr>
        <w:pPrChange w:id="88" w:author="Eng Soon Aw" w:date="2024-04-10T20:07:00Z">
          <w:pPr>
            <w:pStyle w:val="Heading2"/>
            <w:keepLines/>
            <w:tabs>
              <w:tab w:val="clear" w:pos="851"/>
            </w:tabs>
            <w:spacing w:before="120" w:after="120" w:line="216" w:lineRule="atLeast"/>
            <w:ind w:left="576" w:right="709" w:hanging="576"/>
            <w:jc w:val="left"/>
          </w:pPr>
        </w:pPrChange>
      </w:pPr>
      <w:bookmarkStart w:id="89" w:name="_Toc117072345"/>
      <w:del w:id="90" w:author="Eng Soon Aw" w:date="2024-04-10T20:07:00Z">
        <w:r w:rsidDel="00F167AD">
          <w:delText xml:space="preserve">Purpose </w:delText>
        </w:r>
        <w:r w:rsidRPr="003E7E7B" w:rsidDel="00F167AD">
          <w:delText xml:space="preserve">or reason </w:delText>
        </w:r>
        <w:r w:rsidDel="00F167AD">
          <w:delText>for the buoy</w:delText>
        </w:r>
        <w:bookmarkEnd w:id="89"/>
      </w:del>
    </w:p>
    <w:p w14:paraId="4E86BD69" w14:textId="6D0B3B2E" w:rsidR="00D603AC" w:rsidDel="00F167AD" w:rsidRDefault="00D603AC">
      <w:pPr>
        <w:pStyle w:val="BodyText"/>
        <w:keepNext/>
        <w:tabs>
          <w:tab w:val="left" w:pos="567"/>
        </w:tabs>
        <w:spacing w:before="240" w:after="240"/>
        <w:jc w:val="left"/>
        <w:outlineLvl w:val="0"/>
        <w:rPr>
          <w:del w:id="91" w:author="Eng Soon Aw" w:date="2024-04-10T20:07:00Z"/>
        </w:rPr>
        <w:pPrChange w:id="92" w:author="Eng Soon Aw" w:date="2024-04-10T20:07:00Z">
          <w:pPr>
            <w:pStyle w:val="BodyText"/>
          </w:pPr>
        </w:pPrChange>
      </w:pPr>
      <w:del w:id="93" w:author="Eng Soon Aw" w:date="2024-04-10T20:07:00Z">
        <w:r w:rsidRPr="003E7E7B" w:rsidDel="00F167AD">
          <w:delText>The purpose or reason for a buoy deployment should be presented to the Competent Authority in the first instance for appraisal. The Competent Authority will then review the circumstances associated with the deployment and make recommendations. Factors that contribute to this include but not limited to:</w:delText>
        </w:r>
      </w:del>
    </w:p>
    <w:p w14:paraId="221D4042" w14:textId="5206D0BD"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94" w:author="Eng Soon Aw" w:date="2024-04-10T20:07:00Z"/>
        </w:rPr>
        <w:pPrChange w:id="95" w:author="Eng Soon Aw" w:date="2024-04-10T20:07:00Z">
          <w:pPr>
            <w:pStyle w:val="Bullet1"/>
            <w:numPr>
              <w:numId w:val="24"/>
            </w:numPr>
            <w:tabs>
              <w:tab w:val="clear" w:pos="851"/>
              <w:tab w:val="clear" w:pos="1134"/>
            </w:tabs>
            <w:spacing w:line="216" w:lineRule="atLeast"/>
            <w:ind w:left="425" w:hanging="425"/>
            <w:jc w:val="left"/>
            <w:outlineLvl w:val="9"/>
          </w:pPr>
        </w:pPrChange>
      </w:pPr>
      <w:del w:id="96" w:author="Eng Soon Aw" w:date="2024-04-10T20:07:00Z">
        <w:r w:rsidDel="00F167AD">
          <w:delText>Buoy has been specified as a requirement of a Marine Licence or other project</w:delText>
        </w:r>
      </w:del>
    </w:p>
    <w:p w14:paraId="5736F905" w14:textId="345B2E1D"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97" w:author="Eng Soon Aw" w:date="2024-04-10T20:07:00Z"/>
        </w:rPr>
        <w:pPrChange w:id="98" w:author="Eng Soon Aw" w:date="2024-04-10T20:07:00Z">
          <w:pPr>
            <w:pStyle w:val="Bullet1"/>
            <w:numPr>
              <w:numId w:val="24"/>
            </w:numPr>
            <w:tabs>
              <w:tab w:val="clear" w:pos="851"/>
              <w:tab w:val="clear" w:pos="1134"/>
            </w:tabs>
            <w:spacing w:line="216" w:lineRule="atLeast"/>
            <w:ind w:left="425" w:hanging="425"/>
            <w:jc w:val="left"/>
            <w:outlineLvl w:val="9"/>
          </w:pPr>
        </w:pPrChange>
      </w:pPr>
      <w:del w:id="99" w:author="Eng Soon Aw" w:date="2024-04-10T20:07:00Z">
        <w:r w:rsidDel="00F167AD">
          <w:delText>required to protect the Mariner/environment from a hazard to navigation</w:delText>
        </w:r>
      </w:del>
    </w:p>
    <w:p w14:paraId="72FC14DF" w14:textId="3A06370F"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00" w:author="Eng Soon Aw" w:date="2024-04-10T20:07:00Z"/>
        </w:rPr>
        <w:pPrChange w:id="101" w:author="Eng Soon Aw" w:date="2024-04-10T20:07:00Z">
          <w:pPr>
            <w:pStyle w:val="Bullet1"/>
            <w:numPr>
              <w:numId w:val="24"/>
            </w:numPr>
            <w:tabs>
              <w:tab w:val="clear" w:pos="851"/>
              <w:tab w:val="clear" w:pos="1134"/>
            </w:tabs>
            <w:spacing w:line="216" w:lineRule="atLeast"/>
            <w:ind w:left="425" w:hanging="425"/>
            <w:jc w:val="left"/>
            <w:outlineLvl w:val="9"/>
          </w:pPr>
        </w:pPrChange>
      </w:pPr>
      <w:del w:id="102" w:author="Eng Soon Aw" w:date="2024-04-10T20:07:00Z">
        <w:r w:rsidDel="00F167AD">
          <w:delText>required to mark the entrance to a channel/ harbour/ marina</w:delText>
        </w:r>
      </w:del>
    </w:p>
    <w:p w14:paraId="4BB9A9F8" w14:textId="5BD48BE8"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03" w:author="Eng Soon Aw" w:date="2024-04-10T20:07:00Z"/>
        </w:rPr>
        <w:pPrChange w:id="104" w:author="Eng Soon Aw" w:date="2024-04-10T20:07:00Z">
          <w:pPr>
            <w:pStyle w:val="Bullet1"/>
            <w:numPr>
              <w:numId w:val="24"/>
            </w:numPr>
            <w:tabs>
              <w:tab w:val="clear" w:pos="851"/>
              <w:tab w:val="clear" w:pos="1134"/>
            </w:tabs>
            <w:spacing w:line="216" w:lineRule="atLeast"/>
            <w:ind w:left="425" w:hanging="425"/>
            <w:jc w:val="left"/>
            <w:outlineLvl w:val="9"/>
          </w:pPr>
        </w:pPrChange>
      </w:pPr>
      <w:del w:id="105" w:author="Eng Soon Aw" w:date="2024-04-10T20:07:00Z">
        <w:r w:rsidDel="00F167AD">
          <w:delText>scientific device to evaluate meteorological/ oceanographic conditions or monitor flora/ fauna in the immediate sea area to the buoy</w:delText>
        </w:r>
      </w:del>
    </w:p>
    <w:p w14:paraId="2CBA6BC8" w14:textId="48EA020F"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06" w:author="Eng Soon Aw" w:date="2024-04-10T20:07:00Z"/>
        </w:rPr>
        <w:pPrChange w:id="107" w:author="Eng Soon Aw" w:date="2024-04-10T20:07:00Z">
          <w:pPr>
            <w:pStyle w:val="Bullet1"/>
            <w:numPr>
              <w:numId w:val="24"/>
            </w:numPr>
            <w:tabs>
              <w:tab w:val="clear" w:pos="851"/>
              <w:tab w:val="clear" w:pos="1134"/>
            </w:tabs>
            <w:spacing w:line="216" w:lineRule="atLeast"/>
            <w:ind w:left="425" w:hanging="425"/>
            <w:jc w:val="left"/>
            <w:outlineLvl w:val="9"/>
          </w:pPr>
        </w:pPrChange>
      </w:pPr>
      <w:del w:id="108" w:author="Eng Soon Aw" w:date="2024-04-10T20:07:00Z">
        <w:r w:rsidDel="00F167AD">
          <w:delText>whether the deployment is temporary or permanent, seasonal</w:delText>
        </w:r>
      </w:del>
    </w:p>
    <w:p w14:paraId="06C5A596" w14:textId="0D1B73F5" w:rsidR="00D603AC" w:rsidDel="00F167AD" w:rsidRDefault="00D603AC">
      <w:pPr>
        <w:pStyle w:val="Heading2"/>
        <w:keepLines/>
        <w:numPr>
          <w:ilvl w:val="0"/>
          <w:numId w:val="0"/>
        </w:numPr>
        <w:tabs>
          <w:tab w:val="clear" w:pos="851"/>
          <w:tab w:val="left" w:pos="567"/>
        </w:tabs>
        <w:spacing w:line="216" w:lineRule="atLeast"/>
        <w:ind w:right="709"/>
        <w:jc w:val="left"/>
        <w:rPr>
          <w:del w:id="109" w:author="Eng Soon Aw" w:date="2024-04-10T20:07:00Z"/>
        </w:rPr>
        <w:pPrChange w:id="110" w:author="Eng Soon Aw" w:date="2024-04-10T20:07:00Z">
          <w:pPr>
            <w:pStyle w:val="Heading2"/>
            <w:keepLines/>
            <w:tabs>
              <w:tab w:val="clear" w:pos="851"/>
            </w:tabs>
            <w:spacing w:before="120" w:after="120" w:line="216" w:lineRule="atLeast"/>
            <w:ind w:left="576" w:right="709" w:hanging="576"/>
            <w:jc w:val="left"/>
          </w:pPr>
        </w:pPrChange>
      </w:pPr>
      <w:bookmarkStart w:id="111" w:name="_Toc117072346"/>
      <w:del w:id="112" w:author="Eng Soon Aw" w:date="2024-04-10T20:07:00Z">
        <w:r w:rsidDel="00F167AD">
          <w:delText>Competent authority evaluation</w:delText>
        </w:r>
        <w:bookmarkEnd w:id="111"/>
      </w:del>
    </w:p>
    <w:p w14:paraId="676E1B5F" w14:textId="2C519838" w:rsidR="00D603AC" w:rsidDel="00F167AD" w:rsidRDefault="00D603AC">
      <w:pPr>
        <w:pStyle w:val="BodyText"/>
        <w:keepNext/>
        <w:tabs>
          <w:tab w:val="left" w:pos="567"/>
        </w:tabs>
        <w:spacing w:before="240" w:after="240"/>
        <w:jc w:val="left"/>
        <w:outlineLvl w:val="0"/>
        <w:rPr>
          <w:del w:id="113" w:author="Eng Soon Aw" w:date="2024-04-10T20:07:00Z"/>
        </w:rPr>
        <w:pPrChange w:id="114" w:author="Eng Soon Aw" w:date="2024-04-10T20:07:00Z">
          <w:pPr>
            <w:pStyle w:val="BodyText"/>
          </w:pPr>
        </w:pPrChange>
      </w:pPr>
      <w:del w:id="115" w:author="Eng Soon Aw" w:date="2024-04-10T20:07:00Z">
        <w:r w:rsidRPr="003E7E7B" w:rsidDel="00F167AD">
          <w:delText>The Competent Authority will evaluate the purpose/ reason of the buoy to determine if the proposed buoy mitigates the hazard to navigation, this will include but not limited to :</w:delText>
        </w:r>
      </w:del>
    </w:p>
    <w:p w14:paraId="061CE7FA" w14:textId="0A5EB9B7"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16" w:author="Eng Soon Aw" w:date="2024-04-10T20:07:00Z"/>
        </w:rPr>
        <w:pPrChange w:id="117" w:author="Eng Soon Aw" w:date="2024-04-10T20:07:00Z">
          <w:pPr>
            <w:pStyle w:val="Bullet1"/>
            <w:numPr>
              <w:numId w:val="24"/>
            </w:numPr>
            <w:tabs>
              <w:tab w:val="clear" w:pos="851"/>
              <w:tab w:val="clear" w:pos="1134"/>
            </w:tabs>
            <w:spacing w:line="216" w:lineRule="atLeast"/>
            <w:ind w:left="425" w:hanging="425"/>
            <w:jc w:val="left"/>
            <w:outlineLvl w:val="9"/>
          </w:pPr>
        </w:pPrChange>
      </w:pPr>
      <w:del w:id="118" w:author="Eng Soon Aw" w:date="2024-04-10T20:07:00Z">
        <w:r w:rsidRPr="005A0465" w:rsidDel="00F167AD">
          <w:lastRenderedPageBreak/>
          <w:delText>assessment of the purpose or reasoning for the buoy</w:delText>
        </w:r>
      </w:del>
    </w:p>
    <w:p w14:paraId="1DFC1AD8" w14:textId="174CF9C5"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19" w:author="Eng Soon Aw" w:date="2024-04-10T20:07:00Z"/>
        </w:rPr>
        <w:pPrChange w:id="120" w:author="Eng Soon Aw" w:date="2024-04-10T20:07:00Z">
          <w:pPr>
            <w:pStyle w:val="Bullet1"/>
            <w:numPr>
              <w:numId w:val="24"/>
            </w:numPr>
            <w:tabs>
              <w:tab w:val="clear" w:pos="851"/>
              <w:tab w:val="clear" w:pos="1134"/>
            </w:tabs>
            <w:spacing w:line="216" w:lineRule="atLeast"/>
            <w:ind w:left="425" w:hanging="425"/>
            <w:jc w:val="left"/>
            <w:outlineLvl w:val="9"/>
          </w:pPr>
        </w:pPrChange>
      </w:pPr>
      <w:del w:id="121" w:author="Eng Soon Aw" w:date="2024-04-10T20:07:00Z">
        <w:r w:rsidRPr="005A0465" w:rsidDel="00F167AD">
          <w:delText>to determine if the proposed buoy is fit for purpose or if a different AtoN (fixed</w:delText>
        </w:r>
        <w:r w:rsidDel="00F167AD">
          <w:delText>/virtual</w:delText>
        </w:r>
        <w:r w:rsidRPr="005A0465" w:rsidDel="00F167AD">
          <w:delText>) would be more appropriate; consideration of environmental and climatic conditions</w:delText>
        </w:r>
      </w:del>
    </w:p>
    <w:p w14:paraId="6B9E8CB5" w14:textId="276CC7A6"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22" w:author="Eng Soon Aw" w:date="2024-04-10T20:07:00Z"/>
        </w:rPr>
        <w:pPrChange w:id="123" w:author="Eng Soon Aw" w:date="2024-04-10T20:07:00Z">
          <w:pPr>
            <w:pStyle w:val="Bullet1"/>
            <w:numPr>
              <w:numId w:val="24"/>
            </w:numPr>
            <w:tabs>
              <w:tab w:val="clear" w:pos="851"/>
              <w:tab w:val="clear" w:pos="1134"/>
            </w:tabs>
            <w:spacing w:line="216" w:lineRule="atLeast"/>
            <w:ind w:left="425" w:hanging="425"/>
            <w:jc w:val="left"/>
            <w:outlineLvl w:val="9"/>
          </w:pPr>
        </w:pPrChange>
      </w:pPr>
      <w:del w:id="124" w:author="Eng Soon Aw" w:date="2024-04-10T20:07:00Z">
        <w:r w:rsidRPr="005A0465" w:rsidDel="00F167AD">
          <w:delText>vessel traffic by, density, type and cargo; vessel activity by day/ night and seasonal variations (if a Navigational Risk Assessment, Lighting and Marking Plan, Emergency Response Co-operation Plan or contingency plan have been undertaken these will be reviewed)</w:delText>
        </w:r>
      </w:del>
    </w:p>
    <w:p w14:paraId="3C88FD75" w14:textId="430270B3"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25" w:author="Eng Soon Aw" w:date="2024-04-10T20:07:00Z"/>
        </w:rPr>
        <w:pPrChange w:id="126" w:author="Eng Soon Aw" w:date="2024-04-10T20:07:00Z">
          <w:pPr>
            <w:pStyle w:val="Bullet1"/>
            <w:numPr>
              <w:numId w:val="24"/>
            </w:numPr>
            <w:tabs>
              <w:tab w:val="clear" w:pos="851"/>
              <w:tab w:val="clear" w:pos="1134"/>
            </w:tabs>
            <w:spacing w:line="216" w:lineRule="atLeast"/>
            <w:ind w:left="425" w:hanging="425"/>
            <w:jc w:val="left"/>
            <w:outlineLvl w:val="9"/>
          </w:pPr>
        </w:pPrChange>
      </w:pPr>
      <w:del w:id="127" w:author="Eng Soon Aw" w:date="2024-04-10T20:07:00Z">
        <w:r w:rsidRPr="005A0465" w:rsidDel="00F167AD">
          <w:delText xml:space="preserve">type of </w:delText>
        </w:r>
        <w:r w:rsidR="001B6C03" w:rsidDel="00F167AD">
          <w:delText>feature t</w:delText>
        </w:r>
        <w:r w:rsidRPr="005A0465" w:rsidDel="00F167AD">
          <w:delText xml:space="preserve">o </w:delText>
        </w:r>
        <w:r w:rsidR="001B6C03" w:rsidDel="00F167AD">
          <w:delText xml:space="preserve">be marked </w:delText>
        </w:r>
        <w:r w:rsidRPr="005A0465" w:rsidDel="00F167AD">
          <w:delText xml:space="preserve"> (dredged channel or area, obstruction, subsea scientific instrumentation, danger area etc)</w:delText>
        </w:r>
      </w:del>
    </w:p>
    <w:p w14:paraId="6E703529" w14:textId="57ADABD1"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28" w:author="Eng Soon Aw" w:date="2024-04-10T20:07:00Z"/>
        </w:rPr>
        <w:pPrChange w:id="129" w:author="Eng Soon Aw" w:date="2024-04-10T20:07:00Z">
          <w:pPr>
            <w:pStyle w:val="Bullet1"/>
            <w:numPr>
              <w:numId w:val="24"/>
            </w:numPr>
            <w:tabs>
              <w:tab w:val="clear" w:pos="851"/>
              <w:tab w:val="clear" w:pos="1134"/>
            </w:tabs>
            <w:spacing w:line="216" w:lineRule="atLeast"/>
            <w:ind w:left="425" w:hanging="425"/>
            <w:jc w:val="left"/>
            <w:outlineLvl w:val="9"/>
          </w:pPr>
        </w:pPrChange>
      </w:pPr>
      <w:del w:id="130" w:author="Eng Soon Aw" w:date="2024-04-10T20:07:00Z">
        <w:r w:rsidRPr="005A0465" w:rsidDel="00F167AD">
          <w:delText>position of hazard in relation to the proposed buoy position</w:delText>
        </w:r>
      </w:del>
    </w:p>
    <w:p w14:paraId="61B466EB" w14:textId="2DE6FF38" w:rsidR="00D603AC" w:rsidRPr="005A0465" w:rsidDel="00F167AD" w:rsidRDefault="00D603AC">
      <w:pPr>
        <w:pStyle w:val="Bullet1"/>
        <w:keepNext/>
        <w:numPr>
          <w:ilvl w:val="0"/>
          <w:numId w:val="0"/>
        </w:numPr>
        <w:tabs>
          <w:tab w:val="clear" w:pos="851"/>
          <w:tab w:val="clear" w:pos="1134"/>
          <w:tab w:val="left" w:pos="567"/>
        </w:tabs>
        <w:spacing w:before="240" w:after="240" w:line="216" w:lineRule="atLeast"/>
        <w:jc w:val="left"/>
        <w:rPr>
          <w:del w:id="131" w:author="Eng Soon Aw" w:date="2024-04-10T20:07:00Z"/>
        </w:rPr>
        <w:pPrChange w:id="132" w:author="Eng Soon Aw" w:date="2024-04-10T20:07:00Z">
          <w:pPr>
            <w:pStyle w:val="Bullet1"/>
            <w:numPr>
              <w:numId w:val="24"/>
            </w:numPr>
            <w:tabs>
              <w:tab w:val="clear" w:pos="851"/>
              <w:tab w:val="clear" w:pos="1134"/>
            </w:tabs>
            <w:spacing w:line="216" w:lineRule="atLeast"/>
            <w:ind w:left="425" w:hanging="425"/>
            <w:jc w:val="left"/>
            <w:outlineLvl w:val="9"/>
          </w:pPr>
        </w:pPrChange>
      </w:pPr>
      <w:del w:id="133" w:author="Eng Soon Aw" w:date="2024-04-10T20:07:00Z">
        <w:r w:rsidRPr="005A0465" w:rsidDel="00F167AD">
          <w:delText>within a channel/ waterway the number and spacing of buoys must be considered</w:delText>
        </w:r>
      </w:del>
    </w:p>
    <w:p w14:paraId="60DD3D7B" w14:textId="11D9D426" w:rsidR="00D603AC" w:rsidDel="00F167AD" w:rsidRDefault="00D603AC">
      <w:pPr>
        <w:pStyle w:val="BodyText"/>
        <w:keepNext/>
        <w:tabs>
          <w:tab w:val="left" w:pos="567"/>
        </w:tabs>
        <w:spacing w:before="240" w:after="240"/>
        <w:jc w:val="left"/>
        <w:outlineLvl w:val="0"/>
        <w:rPr>
          <w:del w:id="134" w:author="Eng Soon Aw" w:date="2024-04-10T20:07:00Z"/>
        </w:rPr>
        <w:pPrChange w:id="135" w:author="Eng Soon Aw" w:date="2024-04-10T20:07:00Z">
          <w:pPr>
            <w:pStyle w:val="BodyText"/>
          </w:pPr>
        </w:pPrChange>
      </w:pPr>
    </w:p>
    <w:p w14:paraId="228C780B" w14:textId="3DB2AAE8" w:rsidR="00D603AC" w:rsidDel="00F167AD" w:rsidRDefault="00D603AC">
      <w:pPr>
        <w:pStyle w:val="Heading2"/>
        <w:keepLines/>
        <w:numPr>
          <w:ilvl w:val="0"/>
          <w:numId w:val="0"/>
        </w:numPr>
        <w:tabs>
          <w:tab w:val="clear" w:pos="851"/>
          <w:tab w:val="left" w:pos="567"/>
        </w:tabs>
        <w:spacing w:line="216" w:lineRule="atLeast"/>
        <w:ind w:right="709"/>
        <w:jc w:val="left"/>
        <w:rPr>
          <w:del w:id="136" w:author="Eng Soon Aw" w:date="2024-04-10T20:07:00Z"/>
        </w:rPr>
        <w:pPrChange w:id="137" w:author="Eng Soon Aw" w:date="2024-04-10T20:07:00Z">
          <w:pPr>
            <w:pStyle w:val="Heading2"/>
            <w:keepLines/>
            <w:tabs>
              <w:tab w:val="clear" w:pos="851"/>
            </w:tabs>
            <w:spacing w:before="120" w:after="120" w:line="216" w:lineRule="atLeast"/>
            <w:ind w:left="576" w:right="709" w:hanging="576"/>
            <w:jc w:val="left"/>
          </w:pPr>
        </w:pPrChange>
      </w:pPr>
      <w:bookmarkStart w:id="138" w:name="_Toc117072347"/>
      <w:del w:id="139" w:author="Eng Soon Aw" w:date="2024-04-10T20:07:00Z">
        <w:r w:rsidRPr="0098051E" w:rsidDel="00F167AD">
          <w:delText>Evaluation of existing system of AtoN within the area of interest</w:delText>
        </w:r>
        <w:bookmarkEnd w:id="138"/>
        <w:r w:rsidDel="00F167AD">
          <w:delText xml:space="preserve"> </w:delText>
        </w:r>
      </w:del>
    </w:p>
    <w:p w14:paraId="01E6081B" w14:textId="39FBF9A9" w:rsidR="00D603AC" w:rsidDel="00F167AD" w:rsidRDefault="00D603AC">
      <w:pPr>
        <w:pStyle w:val="BodyText"/>
        <w:keepNext/>
        <w:tabs>
          <w:tab w:val="left" w:pos="567"/>
        </w:tabs>
        <w:spacing w:before="240" w:after="240"/>
        <w:jc w:val="left"/>
        <w:outlineLvl w:val="0"/>
        <w:rPr>
          <w:del w:id="140" w:author="Eng Soon Aw" w:date="2024-04-10T20:07:00Z"/>
        </w:rPr>
        <w:pPrChange w:id="141" w:author="Eng Soon Aw" w:date="2024-04-10T20:07:00Z">
          <w:pPr>
            <w:pStyle w:val="BodyText"/>
          </w:pPr>
        </w:pPrChange>
      </w:pPr>
      <w:del w:id="142" w:author="Eng Soon Aw" w:date="2024-04-10T20:07:00Z">
        <w:r w:rsidRPr="0098051E" w:rsidDel="00F167AD">
          <w:delText>The Competent Authority will undertake a desk top review of the existing system of AtoN and local area features to inform the required characteristics of the proposed buoy along with any existing and new hazards (such as a new construction or obstruction), background lighting and other local factors will also be considered.</w:delText>
        </w:r>
      </w:del>
    </w:p>
    <w:p w14:paraId="70D19992" w14:textId="12A592F4" w:rsidR="00D603AC" w:rsidDel="00F167AD" w:rsidRDefault="00D603AC">
      <w:pPr>
        <w:pStyle w:val="BodyText"/>
        <w:keepNext/>
        <w:tabs>
          <w:tab w:val="left" w:pos="567"/>
        </w:tabs>
        <w:spacing w:before="240" w:after="240"/>
        <w:jc w:val="left"/>
        <w:outlineLvl w:val="0"/>
        <w:rPr>
          <w:del w:id="143" w:author="Eng Soon Aw" w:date="2024-04-10T20:07:00Z"/>
        </w:rPr>
        <w:pPrChange w:id="144" w:author="Eng Soon Aw" w:date="2024-04-10T20:07:00Z">
          <w:pPr>
            <w:pStyle w:val="BodyText"/>
          </w:pPr>
        </w:pPrChange>
      </w:pPr>
    </w:p>
    <w:p w14:paraId="33FD64DD" w14:textId="01684F89" w:rsidR="00D603AC" w:rsidDel="00F167AD" w:rsidRDefault="00D603AC">
      <w:pPr>
        <w:pStyle w:val="Heading2"/>
        <w:keepLines/>
        <w:numPr>
          <w:ilvl w:val="0"/>
          <w:numId w:val="0"/>
        </w:numPr>
        <w:tabs>
          <w:tab w:val="clear" w:pos="851"/>
          <w:tab w:val="left" w:pos="567"/>
        </w:tabs>
        <w:spacing w:line="216" w:lineRule="atLeast"/>
        <w:ind w:right="709"/>
        <w:jc w:val="left"/>
        <w:rPr>
          <w:del w:id="145" w:author="Eng Soon Aw" w:date="2024-04-10T20:07:00Z"/>
        </w:rPr>
        <w:pPrChange w:id="146" w:author="Eng Soon Aw" w:date="2024-04-10T20:07:00Z">
          <w:pPr>
            <w:pStyle w:val="Heading2"/>
            <w:keepLines/>
            <w:tabs>
              <w:tab w:val="clear" w:pos="851"/>
            </w:tabs>
            <w:spacing w:before="120" w:after="120" w:line="216" w:lineRule="atLeast"/>
            <w:ind w:left="576" w:right="709" w:hanging="576"/>
            <w:jc w:val="left"/>
          </w:pPr>
        </w:pPrChange>
      </w:pPr>
      <w:bookmarkStart w:id="147" w:name="_Toc117072348"/>
      <w:del w:id="148" w:author="Eng Soon Aw" w:date="2024-04-10T20:07:00Z">
        <w:r w:rsidRPr="005A0465" w:rsidDel="00F167AD">
          <w:delText>Features of the buoy as an AtoN</w:delText>
        </w:r>
        <w:bookmarkEnd w:id="147"/>
      </w:del>
    </w:p>
    <w:p w14:paraId="1B132F34" w14:textId="5A68E514" w:rsidR="00D603AC" w:rsidDel="00F167AD" w:rsidRDefault="00D603AC">
      <w:pPr>
        <w:pStyle w:val="BodyText"/>
        <w:keepNext/>
        <w:tabs>
          <w:tab w:val="left" w:pos="567"/>
        </w:tabs>
        <w:spacing w:before="240" w:after="240"/>
        <w:jc w:val="left"/>
        <w:outlineLvl w:val="0"/>
        <w:rPr>
          <w:del w:id="149" w:author="Eng Soon Aw" w:date="2024-04-10T20:07:00Z"/>
        </w:rPr>
        <w:pPrChange w:id="150" w:author="Eng Soon Aw" w:date="2024-04-10T20:07:00Z">
          <w:pPr>
            <w:pStyle w:val="BodyText"/>
          </w:pPr>
        </w:pPrChange>
      </w:pPr>
      <w:del w:id="151" w:author="Eng Soon Aw" w:date="2024-04-10T20:07:00Z">
        <w:r w:rsidRPr="005A0465" w:rsidDel="00F167AD">
          <w:delText>The buoy will be required to have specific characteristics that conform to IALA recommendations and guidelines and will be determined and specified by the Competent Authority using the following steps:</w:delText>
        </w:r>
      </w:del>
    </w:p>
    <w:p w14:paraId="4A06AB37" w14:textId="16B40E99"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52" w:author="Eng Soon Aw" w:date="2024-04-10T20:07:00Z"/>
        </w:rPr>
        <w:pPrChange w:id="153" w:author="Eng Soon Aw" w:date="2024-04-10T20:07:00Z">
          <w:pPr>
            <w:pStyle w:val="Bullet1"/>
            <w:numPr>
              <w:numId w:val="24"/>
            </w:numPr>
            <w:tabs>
              <w:tab w:val="clear" w:pos="851"/>
              <w:tab w:val="clear" w:pos="1134"/>
            </w:tabs>
            <w:spacing w:line="216" w:lineRule="atLeast"/>
            <w:ind w:left="425" w:hanging="425"/>
            <w:jc w:val="left"/>
            <w:outlineLvl w:val="9"/>
          </w:pPr>
        </w:pPrChange>
      </w:pPr>
      <w:del w:id="154" w:author="Eng Soon Aw" w:date="2024-04-10T20:07:00Z">
        <w:r w:rsidDel="00F167AD">
          <w:delText>whether the buoy is to be Lit or Unlit, will be determined from the vessel traffic evaluation and meteorological conditions</w:delText>
        </w:r>
      </w:del>
    </w:p>
    <w:p w14:paraId="7CE34833" w14:textId="76CEF2C5" w:rsidR="00C233E3" w:rsidDel="00F167AD" w:rsidRDefault="00D603AC">
      <w:pPr>
        <w:pStyle w:val="Bullet1"/>
        <w:keepNext/>
        <w:numPr>
          <w:ilvl w:val="0"/>
          <w:numId w:val="0"/>
        </w:numPr>
        <w:tabs>
          <w:tab w:val="clear" w:pos="851"/>
          <w:tab w:val="clear" w:pos="1134"/>
          <w:tab w:val="left" w:pos="567"/>
        </w:tabs>
        <w:spacing w:before="240" w:after="240" w:line="216" w:lineRule="atLeast"/>
        <w:jc w:val="left"/>
        <w:rPr>
          <w:del w:id="155" w:author="Eng Soon Aw" w:date="2024-04-10T20:07:00Z"/>
        </w:rPr>
        <w:pPrChange w:id="156" w:author="Eng Soon Aw" w:date="2024-04-10T20:07:00Z">
          <w:pPr>
            <w:pStyle w:val="Bullet1"/>
            <w:numPr>
              <w:numId w:val="24"/>
            </w:numPr>
            <w:tabs>
              <w:tab w:val="clear" w:pos="851"/>
              <w:tab w:val="clear" w:pos="1134"/>
            </w:tabs>
            <w:spacing w:line="216" w:lineRule="atLeast"/>
            <w:ind w:left="425" w:hanging="425"/>
            <w:jc w:val="left"/>
            <w:outlineLvl w:val="9"/>
          </w:pPr>
        </w:pPrChange>
      </w:pPr>
      <w:del w:id="157" w:author="Eng Soon Aw" w:date="2024-04-10T20:07:00Z">
        <w:r w:rsidDel="00F167AD">
          <w:delText xml:space="preserve">characteristics (light flash character, </w:delText>
        </w:r>
      </w:del>
    </w:p>
    <w:p w14:paraId="3655C9F5" w14:textId="681EEEB5" w:rsidR="00C233E3" w:rsidDel="00F167AD" w:rsidRDefault="00D603AC">
      <w:pPr>
        <w:pStyle w:val="Bullet1"/>
        <w:keepNext/>
        <w:numPr>
          <w:ilvl w:val="0"/>
          <w:numId w:val="0"/>
        </w:numPr>
        <w:tabs>
          <w:tab w:val="clear" w:pos="851"/>
          <w:tab w:val="clear" w:pos="1134"/>
          <w:tab w:val="left" w:pos="567"/>
        </w:tabs>
        <w:spacing w:before="240" w:after="240" w:line="216" w:lineRule="atLeast"/>
        <w:jc w:val="left"/>
        <w:rPr>
          <w:del w:id="158" w:author="Eng Soon Aw" w:date="2024-04-10T20:07:00Z"/>
        </w:rPr>
        <w:pPrChange w:id="159" w:author="Eng Soon Aw" w:date="2024-04-10T20:07:00Z">
          <w:pPr>
            <w:pStyle w:val="Bullet1"/>
            <w:numPr>
              <w:numId w:val="24"/>
            </w:numPr>
            <w:tabs>
              <w:tab w:val="clear" w:pos="851"/>
              <w:tab w:val="clear" w:pos="1134"/>
            </w:tabs>
            <w:spacing w:line="216" w:lineRule="atLeast"/>
            <w:ind w:left="425" w:hanging="425"/>
            <w:jc w:val="left"/>
            <w:outlineLvl w:val="9"/>
          </w:pPr>
        </w:pPrChange>
      </w:pPr>
      <w:del w:id="160" w:author="Eng Soon Aw" w:date="2024-04-10T20:07:00Z">
        <w:r w:rsidDel="00F167AD">
          <w:delText xml:space="preserve">range of light, colour of light, colour/shape of buoy body, </w:delText>
        </w:r>
      </w:del>
    </w:p>
    <w:p w14:paraId="1431988B" w14:textId="64F13ABE"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61" w:author="Eng Soon Aw" w:date="2024-04-10T20:07:00Z"/>
        </w:rPr>
        <w:pPrChange w:id="162" w:author="Eng Soon Aw" w:date="2024-04-10T20:07:00Z">
          <w:pPr>
            <w:pStyle w:val="Bullet1"/>
            <w:numPr>
              <w:numId w:val="24"/>
            </w:numPr>
            <w:tabs>
              <w:tab w:val="clear" w:pos="851"/>
              <w:tab w:val="clear" w:pos="1134"/>
            </w:tabs>
            <w:spacing w:line="216" w:lineRule="atLeast"/>
            <w:ind w:left="425" w:hanging="425"/>
            <w:jc w:val="left"/>
            <w:outlineLvl w:val="9"/>
          </w:pPr>
        </w:pPrChange>
      </w:pPr>
      <w:del w:id="163" w:author="Eng Soon Aw" w:date="2024-04-10T20:07:00Z">
        <w:r w:rsidDel="00F167AD">
          <w:delText>focal plane</w:delText>
        </w:r>
        <w:r w:rsidR="00C233E3" w:rsidDel="00F167AD">
          <w:delText xml:space="preserve"> height and</w:delText>
        </w:r>
        <w:r w:rsidDel="00F167AD">
          <w:delText xml:space="preserve"> synchronisation of</w:delText>
        </w:r>
        <w:r w:rsidR="00C233E3" w:rsidDel="00F167AD">
          <w:delText>/to any other</w:delText>
        </w:r>
        <w:r w:rsidDel="00F167AD">
          <w:delText xml:space="preserve"> AtoN within an area, topmark, symbols/ numbering), will be determined from the evaluation of the existing system of AtoN and the purpose of the buoy (refer to IALA MBS; Recommendation R1001 The IALA Maritime Buoyage System)</w:delText>
        </w:r>
      </w:del>
    </w:p>
    <w:p w14:paraId="4DB5CC7C" w14:textId="3B923894"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64" w:author="Eng Soon Aw" w:date="2024-04-10T20:07:00Z"/>
        </w:rPr>
        <w:pPrChange w:id="165" w:author="Eng Soon Aw" w:date="2024-04-10T20:07:00Z">
          <w:pPr>
            <w:pStyle w:val="Bullet1"/>
            <w:numPr>
              <w:numId w:val="24"/>
            </w:numPr>
            <w:tabs>
              <w:tab w:val="clear" w:pos="851"/>
              <w:tab w:val="clear" w:pos="1134"/>
            </w:tabs>
            <w:spacing w:line="216" w:lineRule="atLeast"/>
            <w:ind w:left="425" w:hanging="425"/>
            <w:jc w:val="left"/>
            <w:outlineLvl w:val="9"/>
          </w:pPr>
        </w:pPrChange>
      </w:pPr>
      <w:del w:id="166" w:author="Eng Soon Aw" w:date="2024-04-10T20:07:00Z">
        <w:r w:rsidDel="00F167AD">
          <w:delText>additional AtoN requirements, such as AIS AtoN, Racon, sound signal, Radar reflector (active or passive) depend upon the navigational significance of the buoy and/ or meteorological conditions</w:delText>
        </w:r>
      </w:del>
    </w:p>
    <w:p w14:paraId="52728F88" w14:textId="2A83A15F"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67" w:author="Eng Soon Aw" w:date="2024-04-10T20:07:00Z"/>
        </w:rPr>
        <w:pPrChange w:id="168" w:author="Eng Soon Aw" w:date="2024-04-10T20:07:00Z">
          <w:pPr>
            <w:pStyle w:val="Bullet1"/>
            <w:numPr>
              <w:numId w:val="24"/>
            </w:numPr>
            <w:tabs>
              <w:tab w:val="clear" w:pos="851"/>
              <w:tab w:val="clear" w:pos="1134"/>
            </w:tabs>
            <w:spacing w:line="216" w:lineRule="atLeast"/>
            <w:ind w:left="425" w:hanging="425"/>
            <w:jc w:val="left"/>
            <w:outlineLvl w:val="9"/>
          </w:pPr>
        </w:pPrChange>
      </w:pPr>
      <w:del w:id="169" w:author="Eng Soon Aw" w:date="2024-04-10T20:07:00Z">
        <w:r w:rsidDel="00F167AD">
          <w:delText xml:space="preserve">buoy (and additional AtoN) availability and reliability are derived from their navigational significance and are measured using IALA Categorisation (1,2 or 3) (refer to IALA Recommendation </w:delText>
        </w:r>
        <w:r w:rsidRPr="00806DB7" w:rsidDel="00F167AD">
          <w:delText>R0130 Categorisation and Availability Objectives for Short Range Aids to Navigation</w:delText>
        </w:r>
        <w:r w:rsidDel="00F167AD">
          <w:delText>)</w:delText>
        </w:r>
      </w:del>
    </w:p>
    <w:p w14:paraId="0FF9301F" w14:textId="16D27F6C" w:rsidR="00D603AC" w:rsidDel="00F167AD" w:rsidRDefault="00D603AC">
      <w:pPr>
        <w:pStyle w:val="BodyText"/>
        <w:keepNext/>
        <w:tabs>
          <w:tab w:val="left" w:pos="567"/>
        </w:tabs>
        <w:spacing w:before="240" w:after="240"/>
        <w:jc w:val="left"/>
        <w:outlineLvl w:val="0"/>
        <w:rPr>
          <w:del w:id="170" w:author="Eng Soon Aw" w:date="2024-04-10T20:07:00Z"/>
        </w:rPr>
        <w:pPrChange w:id="171" w:author="Eng Soon Aw" w:date="2024-04-10T20:07:00Z">
          <w:pPr>
            <w:pStyle w:val="BodyText"/>
          </w:pPr>
        </w:pPrChange>
      </w:pPr>
    </w:p>
    <w:p w14:paraId="65B7D553" w14:textId="696EF236" w:rsidR="00D603AC" w:rsidDel="00F167AD" w:rsidRDefault="00D603AC">
      <w:pPr>
        <w:pStyle w:val="Heading3"/>
        <w:numPr>
          <w:ilvl w:val="0"/>
          <w:numId w:val="0"/>
        </w:numPr>
        <w:tabs>
          <w:tab w:val="left" w:pos="567"/>
        </w:tabs>
        <w:spacing w:before="240" w:after="240"/>
        <w:rPr>
          <w:del w:id="172" w:author="Eng Soon Aw" w:date="2024-04-10T20:07:00Z"/>
        </w:rPr>
        <w:pPrChange w:id="173" w:author="Eng Soon Aw" w:date="2024-04-10T20:07:00Z">
          <w:pPr>
            <w:pStyle w:val="Heading3"/>
          </w:pPr>
        </w:pPrChange>
      </w:pPr>
      <w:bookmarkStart w:id="174" w:name="_Toc117072349"/>
      <w:del w:id="175" w:author="Eng Soon Aw" w:date="2024-04-10T20:07:00Z">
        <w:r w:rsidRPr="005A0465" w:rsidDel="00F167AD">
          <w:delText>Additional features to be considered</w:delText>
        </w:r>
        <w:bookmarkEnd w:id="174"/>
      </w:del>
    </w:p>
    <w:p w14:paraId="587FB69B" w14:textId="4D655C3E" w:rsidR="00D603AC" w:rsidDel="00F167AD" w:rsidRDefault="00D603AC">
      <w:pPr>
        <w:pStyle w:val="BodyText"/>
        <w:keepNext/>
        <w:tabs>
          <w:tab w:val="left" w:pos="567"/>
        </w:tabs>
        <w:spacing w:before="240" w:after="240"/>
        <w:jc w:val="left"/>
        <w:outlineLvl w:val="0"/>
        <w:rPr>
          <w:del w:id="176" w:author="Eng Soon Aw" w:date="2024-04-10T20:07:00Z"/>
        </w:rPr>
        <w:pPrChange w:id="177" w:author="Eng Soon Aw" w:date="2024-04-10T20:07:00Z">
          <w:pPr>
            <w:pStyle w:val="BodyText"/>
          </w:pPr>
        </w:pPrChange>
      </w:pPr>
      <w:del w:id="178" w:author="Eng Soon Aw" w:date="2024-04-10T20:07:00Z">
        <w:r w:rsidRPr="005A0465" w:rsidDel="00F167AD">
          <w:delText>There may be further additional features that can be fitted to the buoy that increase its conspicuity or reliability these include:</w:delText>
        </w:r>
      </w:del>
    </w:p>
    <w:p w14:paraId="368D2FE7" w14:textId="7A694129"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79" w:author="Eng Soon Aw" w:date="2024-04-10T20:07:00Z"/>
        </w:rPr>
        <w:pPrChange w:id="180" w:author="Eng Soon Aw" w:date="2024-04-10T20:07:00Z">
          <w:pPr>
            <w:pStyle w:val="Bullet1"/>
            <w:numPr>
              <w:numId w:val="24"/>
            </w:numPr>
            <w:tabs>
              <w:tab w:val="clear" w:pos="851"/>
              <w:tab w:val="clear" w:pos="1134"/>
            </w:tabs>
            <w:spacing w:line="216" w:lineRule="atLeast"/>
            <w:ind w:left="425" w:hanging="425"/>
            <w:jc w:val="left"/>
            <w:outlineLvl w:val="9"/>
          </w:pPr>
        </w:pPrChange>
      </w:pPr>
      <w:del w:id="181" w:author="Eng Soon Aw" w:date="2024-04-10T20:07:00Z">
        <w:r w:rsidDel="00F167AD">
          <w:delText>The use of retroreflective material</w:delText>
        </w:r>
      </w:del>
    </w:p>
    <w:p w14:paraId="6173715B" w14:textId="15FF2F0B"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82" w:author="Eng Soon Aw" w:date="2024-04-10T20:07:00Z"/>
        </w:rPr>
        <w:pPrChange w:id="183" w:author="Eng Soon Aw" w:date="2024-04-10T20:07:00Z">
          <w:pPr>
            <w:pStyle w:val="Bullet1"/>
            <w:numPr>
              <w:numId w:val="24"/>
            </w:numPr>
            <w:tabs>
              <w:tab w:val="clear" w:pos="851"/>
              <w:tab w:val="clear" w:pos="1134"/>
            </w:tabs>
            <w:spacing w:line="216" w:lineRule="atLeast"/>
            <w:ind w:left="425" w:hanging="425"/>
            <w:jc w:val="left"/>
            <w:outlineLvl w:val="9"/>
          </w:pPr>
        </w:pPrChange>
      </w:pPr>
      <w:del w:id="184" w:author="Eng Soon Aw" w:date="2024-04-10T20:07:00Z">
        <w:r w:rsidDel="00F167AD">
          <w:delText>monitoring (position accuracy, light operation battery voltage/ charge, environmental sensors)</w:delText>
        </w:r>
      </w:del>
    </w:p>
    <w:p w14:paraId="24D091FE" w14:textId="4E073F34"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185" w:author="Eng Soon Aw" w:date="2024-04-10T20:07:00Z"/>
        </w:rPr>
        <w:pPrChange w:id="186" w:author="Eng Soon Aw" w:date="2024-04-10T20:07:00Z">
          <w:pPr>
            <w:pStyle w:val="Bullet1"/>
            <w:numPr>
              <w:numId w:val="24"/>
            </w:numPr>
            <w:tabs>
              <w:tab w:val="clear" w:pos="851"/>
              <w:tab w:val="clear" w:pos="1134"/>
            </w:tabs>
            <w:spacing w:line="216" w:lineRule="atLeast"/>
            <w:ind w:left="425" w:hanging="425"/>
            <w:jc w:val="left"/>
            <w:outlineLvl w:val="9"/>
          </w:pPr>
        </w:pPrChange>
      </w:pPr>
      <w:del w:id="187" w:author="Eng Soon Aw" w:date="2024-04-10T20:07:00Z">
        <w:r w:rsidDel="00F167AD">
          <w:delText xml:space="preserve">Daytime conspicuity </w:delText>
        </w:r>
      </w:del>
    </w:p>
    <w:p w14:paraId="707D8042" w14:textId="07109512" w:rsidR="00D603AC" w:rsidDel="00F167AD" w:rsidRDefault="00D603AC">
      <w:pPr>
        <w:pStyle w:val="BodyText"/>
        <w:keepNext/>
        <w:tabs>
          <w:tab w:val="left" w:pos="567"/>
        </w:tabs>
        <w:spacing w:before="240" w:after="240"/>
        <w:jc w:val="left"/>
        <w:outlineLvl w:val="0"/>
        <w:rPr>
          <w:del w:id="188" w:author="Eng Soon Aw" w:date="2024-04-10T20:07:00Z"/>
        </w:rPr>
        <w:pPrChange w:id="189" w:author="Eng Soon Aw" w:date="2024-04-10T20:07:00Z">
          <w:pPr>
            <w:pStyle w:val="BodyText"/>
          </w:pPr>
        </w:pPrChange>
      </w:pPr>
    </w:p>
    <w:p w14:paraId="19AE4CA7" w14:textId="1E8B7679" w:rsidR="00D603AC" w:rsidDel="00F167AD" w:rsidRDefault="00D603AC">
      <w:pPr>
        <w:pStyle w:val="Heading2"/>
        <w:keepLines/>
        <w:numPr>
          <w:ilvl w:val="0"/>
          <w:numId w:val="0"/>
        </w:numPr>
        <w:tabs>
          <w:tab w:val="clear" w:pos="851"/>
          <w:tab w:val="left" w:pos="567"/>
        </w:tabs>
        <w:spacing w:line="216" w:lineRule="atLeast"/>
        <w:ind w:right="709"/>
        <w:jc w:val="left"/>
        <w:rPr>
          <w:del w:id="190" w:author="Eng Soon Aw" w:date="2024-04-10T20:07:00Z"/>
        </w:rPr>
        <w:pPrChange w:id="191" w:author="Eng Soon Aw" w:date="2024-04-10T20:07:00Z">
          <w:pPr>
            <w:pStyle w:val="Heading2"/>
            <w:keepLines/>
            <w:tabs>
              <w:tab w:val="clear" w:pos="851"/>
            </w:tabs>
            <w:spacing w:before="120" w:after="120" w:line="216" w:lineRule="atLeast"/>
            <w:ind w:left="576" w:right="709" w:hanging="576"/>
            <w:jc w:val="left"/>
          </w:pPr>
        </w:pPrChange>
      </w:pPr>
      <w:bookmarkStart w:id="192" w:name="_Toc117072350"/>
      <w:del w:id="193" w:author="Eng Soon Aw" w:date="2024-04-10T20:07:00Z">
        <w:r w:rsidRPr="005A0465" w:rsidDel="00F167AD">
          <w:delText>Approval to Deploy</w:delText>
        </w:r>
        <w:bookmarkEnd w:id="192"/>
      </w:del>
    </w:p>
    <w:p w14:paraId="4EBF7311" w14:textId="6E633E70" w:rsidR="00D603AC" w:rsidDel="00F167AD" w:rsidRDefault="00D603AC">
      <w:pPr>
        <w:pStyle w:val="BodyText"/>
        <w:keepNext/>
        <w:tabs>
          <w:tab w:val="left" w:pos="567"/>
        </w:tabs>
        <w:spacing w:before="240" w:after="240"/>
        <w:jc w:val="left"/>
        <w:outlineLvl w:val="0"/>
        <w:rPr>
          <w:del w:id="194" w:author="Eng Soon Aw" w:date="2024-04-10T20:07:00Z"/>
        </w:rPr>
        <w:pPrChange w:id="195" w:author="Eng Soon Aw" w:date="2024-04-10T20:07:00Z">
          <w:pPr>
            <w:pStyle w:val="BodyText"/>
          </w:pPr>
        </w:pPrChange>
      </w:pPr>
      <w:del w:id="196" w:author="Eng Soon Aw" w:date="2024-04-10T20:07:00Z">
        <w:r w:rsidRPr="005A0465" w:rsidDel="00F167AD">
          <w:delText xml:space="preserve">The Competent Authority may </w:delText>
        </w:r>
        <w:r w:rsidR="00C233E3" w:rsidDel="00F167AD">
          <w:delText xml:space="preserve">wish to </w:delText>
        </w:r>
        <w:r w:rsidRPr="005A0465" w:rsidDel="00F167AD">
          <w:delText>issue an approval to deploy t</w:delText>
        </w:r>
        <w:r w:rsidR="00C233E3" w:rsidDel="00F167AD">
          <w:delText>hat officially</w:delText>
        </w:r>
        <w:r w:rsidRPr="005A0465" w:rsidDel="00F167AD">
          <w:delText xml:space="preserve"> authorise</w:delText>
        </w:r>
        <w:r w:rsidR="00C233E3" w:rsidDel="00F167AD">
          <w:delText>s</w:delText>
        </w:r>
        <w:r w:rsidRPr="005A0465" w:rsidDel="00F167AD">
          <w:delText xml:space="preserve"> the AtoN and add the buoy to the national list of AtoN once it has been deployed.</w:delText>
        </w:r>
        <w:r w:rsidR="00C233E3" w:rsidDel="00F167AD">
          <w:delText xml:space="preserve"> For buoys that are seasonal or in position for short durations notification can be given by other means, e.g. Notice to Mariners.</w:delText>
        </w:r>
      </w:del>
    </w:p>
    <w:p w14:paraId="21AE2932" w14:textId="705F4F43" w:rsidR="00D603AC" w:rsidDel="00F167AD" w:rsidRDefault="00D603AC">
      <w:pPr>
        <w:pStyle w:val="BodyText"/>
        <w:keepNext/>
        <w:tabs>
          <w:tab w:val="left" w:pos="567"/>
        </w:tabs>
        <w:spacing w:before="240" w:after="240"/>
        <w:jc w:val="left"/>
        <w:outlineLvl w:val="0"/>
        <w:rPr>
          <w:del w:id="197" w:author="Eng Soon Aw" w:date="2024-04-10T20:07:00Z"/>
        </w:rPr>
        <w:pPrChange w:id="198" w:author="Eng Soon Aw" w:date="2024-04-10T20:07:00Z">
          <w:pPr>
            <w:pStyle w:val="BodyText"/>
          </w:pPr>
        </w:pPrChange>
      </w:pPr>
    </w:p>
    <w:p w14:paraId="316F2AB9" w14:textId="53CB0CD1" w:rsidR="00D603AC" w:rsidDel="00F167AD" w:rsidRDefault="00D603AC">
      <w:pPr>
        <w:pStyle w:val="Heading2"/>
        <w:keepLines/>
        <w:numPr>
          <w:ilvl w:val="0"/>
          <w:numId w:val="0"/>
        </w:numPr>
        <w:tabs>
          <w:tab w:val="clear" w:pos="851"/>
          <w:tab w:val="left" w:pos="567"/>
        </w:tabs>
        <w:spacing w:line="216" w:lineRule="atLeast"/>
        <w:ind w:right="709"/>
        <w:jc w:val="left"/>
        <w:rPr>
          <w:del w:id="199" w:author="Eng Soon Aw" w:date="2024-04-10T20:07:00Z"/>
        </w:rPr>
        <w:pPrChange w:id="200" w:author="Eng Soon Aw" w:date="2024-04-10T20:07:00Z">
          <w:pPr>
            <w:pStyle w:val="Heading2"/>
            <w:keepLines/>
            <w:tabs>
              <w:tab w:val="clear" w:pos="851"/>
            </w:tabs>
            <w:spacing w:before="120" w:after="120" w:line="216" w:lineRule="atLeast"/>
            <w:ind w:left="576" w:right="709" w:hanging="576"/>
            <w:jc w:val="left"/>
          </w:pPr>
        </w:pPrChange>
      </w:pPr>
      <w:bookmarkStart w:id="201" w:name="_Toc117072351"/>
      <w:del w:id="202" w:author="Eng Soon Aw" w:date="2024-04-10T20:07:00Z">
        <w:r w:rsidRPr="005A0465" w:rsidDel="00F167AD">
          <w:delText>Buoy owner responsibilities</w:delText>
        </w:r>
        <w:bookmarkEnd w:id="201"/>
      </w:del>
    </w:p>
    <w:p w14:paraId="10C6C098" w14:textId="30CEA5A2" w:rsidR="00D603AC" w:rsidDel="00F167AD" w:rsidRDefault="00D603AC">
      <w:pPr>
        <w:pStyle w:val="BodyText"/>
        <w:keepNext/>
        <w:tabs>
          <w:tab w:val="left" w:pos="567"/>
        </w:tabs>
        <w:spacing w:before="240" w:after="240"/>
        <w:jc w:val="left"/>
        <w:outlineLvl w:val="0"/>
        <w:rPr>
          <w:del w:id="203" w:author="Eng Soon Aw" w:date="2024-04-10T20:07:00Z"/>
        </w:rPr>
        <w:pPrChange w:id="204" w:author="Eng Soon Aw" w:date="2024-04-10T20:07:00Z">
          <w:pPr>
            <w:pStyle w:val="BodyText"/>
          </w:pPr>
        </w:pPrChange>
      </w:pPr>
      <w:del w:id="205" w:author="Eng Soon Aw" w:date="2024-04-10T20:07:00Z">
        <w:r w:rsidRPr="005A0465" w:rsidDel="00F167AD">
          <w:delText>Buoy owners should be aware of their responsibilities, the list below highlights the minimum requirements:</w:delText>
        </w:r>
      </w:del>
    </w:p>
    <w:p w14:paraId="33D74257" w14:textId="74A5E54D"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206" w:author="Eng Soon Aw" w:date="2024-04-10T20:07:00Z"/>
        </w:rPr>
        <w:pPrChange w:id="207" w:author="Eng Soon Aw" w:date="2024-04-10T20:07:00Z">
          <w:pPr>
            <w:pStyle w:val="Bullet1"/>
            <w:numPr>
              <w:numId w:val="24"/>
            </w:numPr>
            <w:tabs>
              <w:tab w:val="clear" w:pos="851"/>
              <w:tab w:val="clear" w:pos="1134"/>
            </w:tabs>
            <w:spacing w:line="216" w:lineRule="atLeast"/>
            <w:ind w:left="425" w:hanging="425"/>
            <w:jc w:val="left"/>
            <w:outlineLvl w:val="9"/>
          </w:pPr>
        </w:pPrChange>
      </w:pPr>
      <w:del w:id="208" w:author="Eng Soon Aw" w:date="2024-04-10T20:07:00Z">
        <w:r w:rsidDel="00F167AD">
          <w:delText>The deployment should be advertised to the Mariner by means of a Notice to Mariners</w:delText>
        </w:r>
      </w:del>
    </w:p>
    <w:p w14:paraId="6418C325" w14:textId="01E5A05F"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209" w:author="Eng Soon Aw" w:date="2024-04-10T20:07:00Z"/>
        </w:rPr>
        <w:pPrChange w:id="210" w:author="Eng Soon Aw" w:date="2024-04-10T20:07:00Z">
          <w:pPr>
            <w:pStyle w:val="Bullet1"/>
            <w:numPr>
              <w:numId w:val="24"/>
            </w:numPr>
            <w:tabs>
              <w:tab w:val="clear" w:pos="851"/>
              <w:tab w:val="clear" w:pos="1134"/>
            </w:tabs>
            <w:spacing w:line="216" w:lineRule="atLeast"/>
            <w:ind w:left="425" w:hanging="425"/>
            <w:jc w:val="left"/>
            <w:outlineLvl w:val="9"/>
          </w:pPr>
        </w:pPrChange>
      </w:pPr>
      <w:del w:id="211" w:author="Eng Soon Aw" w:date="2024-04-10T20:07:00Z">
        <w:r w:rsidDel="00F167AD">
          <w:delText>The Notice to Mariners should be copied to the national Hydrographic Office responsible for charting to allow updates to be completed if required</w:delText>
        </w:r>
      </w:del>
    </w:p>
    <w:p w14:paraId="25033D7B" w14:textId="59DCF7B1"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212" w:author="Eng Soon Aw" w:date="2024-04-10T20:07:00Z"/>
        </w:rPr>
        <w:pPrChange w:id="213" w:author="Eng Soon Aw" w:date="2024-04-10T20:07:00Z">
          <w:pPr>
            <w:pStyle w:val="Bullet1"/>
            <w:numPr>
              <w:numId w:val="24"/>
            </w:numPr>
            <w:tabs>
              <w:tab w:val="clear" w:pos="851"/>
              <w:tab w:val="clear" w:pos="1134"/>
            </w:tabs>
            <w:spacing w:line="216" w:lineRule="atLeast"/>
            <w:ind w:left="425" w:hanging="425"/>
            <w:jc w:val="left"/>
            <w:outlineLvl w:val="9"/>
          </w:pPr>
        </w:pPrChange>
      </w:pPr>
      <w:del w:id="214" w:author="Eng Soon Aw" w:date="2024-04-10T20:07:00Z">
        <w:r w:rsidDel="00F167AD">
          <w:delText>Throughout the lifetime of the buoy any outages or defects should have a Radio Navigation Warning and / or Notice to Mariners issued to advise the Mariner of the defect, any issued Notice to Mariners should be withdrawn once the buoy is fully operational</w:delText>
        </w:r>
      </w:del>
    </w:p>
    <w:p w14:paraId="085A65C3" w14:textId="4DC61FBA"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215" w:author="Eng Soon Aw" w:date="2024-04-10T20:07:00Z"/>
        </w:rPr>
        <w:pPrChange w:id="216" w:author="Eng Soon Aw" w:date="2024-04-10T20:07:00Z">
          <w:pPr>
            <w:pStyle w:val="Bullet1"/>
            <w:numPr>
              <w:numId w:val="24"/>
            </w:numPr>
            <w:tabs>
              <w:tab w:val="clear" w:pos="851"/>
              <w:tab w:val="clear" w:pos="1134"/>
            </w:tabs>
            <w:spacing w:line="216" w:lineRule="atLeast"/>
            <w:ind w:left="425" w:hanging="425"/>
            <w:jc w:val="left"/>
            <w:outlineLvl w:val="9"/>
          </w:pPr>
        </w:pPrChange>
      </w:pPr>
      <w:del w:id="217" w:author="Eng Soon Aw" w:date="2024-04-10T20:07:00Z">
        <w:r w:rsidDel="00F167AD">
          <w:delText>Maintenance of the buoy should be undertaken, any period the buoy is removed from site for this purpose should be covered by a Notice to Mariners</w:delText>
        </w:r>
      </w:del>
    </w:p>
    <w:p w14:paraId="0EFEA7A9" w14:textId="7D24FEEA" w:rsidR="00D603AC" w:rsidDel="00F167AD" w:rsidRDefault="00D603AC">
      <w:pPr>
        <w:pStyle w:val="Bullet1"/>
        <w:keepNext/>
        <w:numPr>
          <w:ilvl w:val="0"/>
          <w:numId w:val="0"/>
        </w:numPr>
        <w:tabs>
          <w:tab w:val="clear" w:pos="851"/>
          <w:tab w:val="clear" w:pos="1134"/>
          <w:tab w:val="left" w:pos="567"/>
        </w:tabs>
        <w:spacing w:before="240" w:after="240" w:line="216" w:lineRule="atLeast"/>
        <w:jc w:val="left"/>
        <w:rPr>
          <w:del w:id="218" w:author="Eng Soon Aw" w:date="2024-04-10T20:07:00Z"/>
        </w:rPr>
        <w:pPrChange w:id="219" w:author="Eng Soon Aw" w:date="2024-04-10T20:07:00Z">
          <w:pPr>
            <w:pStyle w:val="Bullet1"/>
            <w:numPr>
              <w:numId w:val="24"/>
            </w:numPr>
            <w:tabs>
              <w:tab w:val="clear" w:pos="851"/>
              <w:tab w:val="clear" w:pos="1134"/>
            </w:tabs>
            <w:spacing w:line="216" w:lineRule="atLeast"/>
            <w:ind w:left="425" w:hanging="425"/>
            <w:jc w:val="left"/>
            <w:outlineLvl w:val="9"/>
          </w:pPr>
        </w:pPrChange>
      </w:pPr>
      <w:del w:id="220" w:author="Eng Soon Aw" w:date="2024-04-10T20:07:00Z">
        <w:r w:rsidDel="00F167AD">
          <w:delText>The buoy may be periodically inspected by the Competent Authority and will be expected to meet the required availability associated with the Category of the buoy and other fitted AtoN</w:delText>
        </w:r>
      </w:del>
    </w:p>
    <w:p w14:paraId="5A72AC40" w14:textId="77777777" w:rsidR="00D603AC" w:rsidRPr="00D603AC" w:rsidRDefault="00D603AC">
      <w:pPr>
        <w:tabs>
          <w:tab w:val="clear" w:pos="851"/>
        </w:tabs>
        <w:rPr>
          <w:highlight w:val="yellow"/>
        </w:rPr>
        <w:pPrChange w:id="221" w:author="Eng Soon Aw" w:date="2024-04-10T20:07:00Z">
          <w:pPr>
            <w:pStyle w:val="BodyText"/>
          </w:pPr>
        </w:pPrChange>
      </w:pPr>
    </w:p>
    <w:sectPr w:rsidR="00D603AC" w:rsidRPr="00D603AC" w:rsidSect="002D50FD">
      <w:headerReference w:type="even" r:id="rId9"/>
      <w:headerReference w:type="default" r:id="rId10"/>
      <w:footerReference w:type="default" r:id="rId11"/>
      <w:head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8992B" w14:textId="77777777" w:rsidR="002D50FD" w:rsidRDefault="002D50FD" w:rsidP="002B0236">
      <w:r>
        <w:separator/>
      </w:r>
    </w:p>
  </w:endnote>
  <w:endnote w:type="continuationSeparator" w:id="0">
    <w:p w14:paraId="07F36007" w14:textId="77777777" w:rsidR="002D50FD" w:rsidRDefault="002D50FD"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E6F1" w14:textId="77777777" w:rsidR="00002906" w:rsidRDefault="00002906" w:rsidP="002B0236">
    <w:pPr>
      <w:pStyle w:val="Footer"/>
    </w:pPr>
    <w:r>
      <w:tab/>
    </w:r>
    <w:r>
      <w:fldChar w:fldCharType="begin"/>
    </w:r>
    <w:r>
      <w:instrText xml:space="preserve"> PAGE   \* MERGEFORMAT </w:instrText>
    </w:r>
    <w:r>
      <w:fldChar w:fldCharType="separate"/>
    </w:r>
    <w:r w:rsidR="00C233E3">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9F271" w14:textId="77777777" w:rsidR="002D50FD" w:rsidRDefault="002D50FD" w:rsidP="002B0236">
      <w:r>
        <w:separator/>
      </w:r>
    </w:p>
  </w:footnote>
  <w:footnote w:type="continuationSeparator" w:id="0">
    <w:p w14:paraId="5051CFE2" w14:textId="77777777" w:rsidR="002D50FD" w:rsidRDefault="002D50FD"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2F38" w14:textId="77777777" w:rsidR="008E7A45" w:rsidRDefault="00E103B0" w:rsidP="002B0236">
    <w:pPr>
      <w:pStyle w:val="Header"/>
    </w:pPr>
    <w:r>
      <w:rPr>
        <w:noProof/>
      </w:rPr>
      <w:pict w14:anchorId="59946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5E61" w14:textId="77777777" w:rsidR="008E7A45" w:rsidRDefault="00E103B0" w:rsidP="002B0236">
    <w:pPr>
      <w:pStyle w:val="Header"/>
    </w:pPr>
    <w:r>
      <w:rPr>
        <w:noProof/>
      </w:rPr>
      <w:pict w14:anchorId="2E8A2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77240">
      <w:rPr>
        <w:noProof/>
        <w:lang w:val="en-GB" w:eastAsia="en-GB"/>
      </w:rPr>
      <w:drawing>
        <wp:inline distT="0" distB="0" distL="0" distR="0" wp14:anchorId="050FFCCC" wp14:editId="5161C2F9">
          <wp:extent cx="854710" cy="821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82169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FCB1" w14:textId="77777777" w:rsidR="008E7A45" w:rsidRDefault="00E103B0" w:rsidP="002B0236">
    <w:pPr>
      <w:pStyle w:val="Header"/>
    </w:pPr>
    <w:r>
      <w:rPr>
        <w:noProof/>
      </w:rPr>
      <w:pict w14:anchorId="2E81B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C99C08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0F1E40"/>
    <w:multiLevelType w:val="hybridMultilevel"/>
    <w:tmpl w:val="9DF2E5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E7B2F7D"/>
    <w:multiLevelType w:val="hybridMultilevel"/>
    <w:tmpl w:val="100CFA06"/>
    <w:lvl w:ilvl="0" w:tplc="1F0A498C">
      <w:start w:val="12"/>
      <w:numFmt w:val="bullet"/>
      <w:lvlText w:val="-"/>
      <w:lvlJc w:val="left"/>
      <w:pPr>
        <w:ind w:left="720" w:hanging="360"/>
      </w:pPr>
      <w:rPr>
        <w:rFonts w:ascii="Calibri" w:eastAsia="Calibr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50674717">
    <w:abstractNumId w:val="10"/>
  </w:num>
  <w:num w:numId="2" w16cid:durableId="590235388">
    <w:abstractNumId w:val="16"/>
  </w:num>
  <w:num w:numId="3" w16cid:durableId="293563319">
    <w:abstractNumId w:val="10"/>
  </w:num>
  <w:num w:numId="4" w16cid:durableId="1079330933">
    <w:abstractNumId w:val="10"/>
  </w:num>
  <w:num w:numId="5" w16cid:durableId="931166710">
    <w:abstractNumId w:val="4"/>
  </w:num>
  <w:num w:numId="6" w16cid:durableId="1775638253">
    <w:abstractNumId w:val="11"/>
  </w:num>
  <w:num w:numId="7" w16cid:durableId="1818640552">
    <w:abstractNumId w:val="7"/>
  </w:num>
  <w:num w:numId="8" w16cid:durableId="771975886">
    <w:abstractNumId w:val="0"/>
  </w:num>
  <w:num w:numId="9" w16cid:durableId="982127253">
    <w:abstractNumId w:val="3"/>
  </w:num>
  <w:num w:numId="10" w16cid:durableId="540672146">
    <w:abstractNumId w:val="12"/>
  </w:num>
  <w:num w:numId="11" w16cid:durableId="1445929070">
    <w:abstractNumId w:val="1"/>
  </w:num>
  <w:num w:numId="12" w16cid:durableId="1625505777">
    <w:abstractNumId w:val="1"/>
  </w:num>
  <w:num w:numId="13" w16cid:durableId="828179835">
    <w:abstractNumId w:val="1"/>
  </w:num>
  <w:num w:numId="14" w16cid:durableId="1698581969">
    <w:abstractNumId w:val="1"/>
  </w:num>
  <w:num w:numId="15" w16cid:durableId="1525557370">
    <w:abstractNumId w:val="1"/>
  </w:num>
  <w:num w:numId="16" w16cid:durableId="630750447">
    <w:abstractNumId w:val="5"/>
  </w:num>
  <w:num w:numId="17" w16cid:durableId="525558468">
    <w:abstractNumId w:val="15"/>
  </w:num>
  <w:num w:numId="18" w16cid:durableId="517931994">
    <w:abstractNumId w:val="2"/>
  </w:num>
  <w:num w:numId="19" w16cid:durableId="133377928">
    <w:abstractNumId w:val="13"/>
  </w:num>
  <w:num w:numId="20" w16cid:durableId="91322135">
    <w:abstractNumId w:val="9"/>
  </w:num>
  <w:num w:numId="21" w16cid:durableId="1765300969">
    <w:abstractNumId w:val="5"/>
  </w:num>
  <w:num w:numId="22" w16cid:durableId="536896521">
    <w:abstractNumId w:val="5"/>
  </w:num>
  <w:num w:numId="23" w16cid:durableId="12328085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4066952">
    <w:abstractNumId w:val="6"/>
  </w:num>
  <w:num w:numId="25" w16cid:durableId="50228561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5307879">
    <w:abstractNumId w:val="8"/>
  </w:num>
  <w:num w:numId="27" w16cid:durableId="195390233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 Soon Aw">
    <w15:presenceInfo w15:providerId="Windows Live" w15:userId="8a1b1d531252b75a"/>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5A8C"/>
    <w:rsid w:val="00036801"/>
    <w:rsid w:val="00050DA7"/>
    <w:rsid w:val="0006684D"/>
    <w:rsid w:val="000A5A01"/>
    <w:rsid w:val="00135447"/>
    <w:rsid w:val="00152273"/>
    <w:rsid w:val="001677D6"/>
    <w:rsid w:val="001A654A"/>
    <w:rsid w:val="001B6C03"/>
    <w:rsid w:val="001C74CF"/>
    <w:rsid w:val="001E5046"/>
    <w:rsid w:val="001F71D9"/>
    <w:rsid w:val="002B0236"/>
    <w:rsid w:val="002D50FD"/>
    <w:rsid w:val="003D55DD"/>
    <w:rsid w:val="003E1831"/>
    <w:rsid w:val="004125A0"/>
    <w:rsid w:val="00424954"/>
    <w:rsid w:val="004403BF"/>
    <w:rsid w:val="004B2794"/>
    <w:rsid w:val="004C1386"/>
    <w:rsid w:val="004C220D"/>
    <w:rsid w:val="005323B8"/>
    <w:rsid w:val="005D05AC"/>
    <w:rsid w:val="00630F7F"/>
    <w:rsid w:val="0064435F"/>
    <w:rsid w:val="006D470F"/>
    <w:rsid w:val="00727E88"/>
    <w:rsid w:val="00775878"/>
    <w:rsid w:val="0080092C"/>
    <w:rsid w:val="00872453"/>
    <w:rsid w:val="00894FF2"/>
    <w:rsid w:val="008E7A45"/>
    <w:rsid w:val="008F13DD"/>
    <w:rsid w:val="008F4DC3"/>
    <w:rsid w:val="00902AA4"/>
    <w:rsid w:val="00906239"/>
    <w:rsid w:val="00910873"/>
    <w:rsid w:val="009818AC"/>
    <w:rsid w:val="009F3B6C"/>
    <w:rsid w:val="009F5C36"/>
    <w:rsid w:val="00A27F12"/>
    <w:rsid w:val="00A30579"/>
    <w:rsid w:val="00A8424C"/>
    <w:rsid w:val="00A84BAC"/>
    <w:rsid w:val="00AA2626"/>
    <w:rsid w:val="00AA76C0"/>
    <w:rsid w:val="00AF49D2"/>
    <w:rsid w:val="00B077EC"/>
    <w:rsid w:val="00B15B24"/>
    <w:rsid w:val="00B42318"/>
    <w:rsid w:val="00B428DA"/>
    <w:rsid w:val="00B8247E"/>
    <w:rsid w:val="00BE56DF"/>
    <w:rsid w:val="00C233E3"/>
    <w:rsid w:val="00C265EE"/>
    <w:rsid w:val="00C77240"/>
    <w:rsid w:val="00CA04AF"/>
    <w:rsid w:val="00CB177F"/>
    <w:rsid w:val="00D603AC"/>
    <w:rsid w:val="00D76CC6"/>
    <w:rsid w:val="00E039DA"/>
    <w:rsid w:val="00E103B0"/>
    <w:rsid w:val="00E10883"/>
    <w:rsid w:val="00E6685D"/>
    <w:rsid w:val="00E729A7"/>
    <w:rsid w:val="00E93C9B"/>
    <w:rsid w:val="00EE3F2F"/>
    <w:rsid w:val="00F167AD"/>
    <w:rsid w:val="00F73F78"/>
    <w:rsid w:val="00FA4EB0"/>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46BF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5323B8"/>
    <w:pPr>
      <w:keepNext/>
      <w:keepLines/>
      <w:numPr>
        <w:ilvl w:val="2"/>
        <w:numId w:val="15"/>
      </w:numPr>
      <w:tabs>
        <w:tab w:val="clear" w:pos="851"/>
      </w:tabs>
      <w:spacing w:before="120" w:after="120" w:line="216" w:lineRule="atLeast"/>
      <w:ind w:right="851"/>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unhideWhenUsed/>
    <w:rsid w:val="00D603AC"/>
    <w:rPr>
      <w:noProof w:val="0"/>
      <w:sz w:val="18"/>
      <w:szCs w:val="18"/>
      <w:lang w:val="en-GB"/>
    </w:rPr>
  </w:style>
  <w:style w:type="paragraph" w:styleId="CommentText">
    <w:name w:val="annotation text"/>
    <w:basedOn w:val="Normal"/>
    <w:link w:val="CommentTextChar"/>
    <w:unhideWhenUsed/>
    <w:rsid w:val="00D603AC"/>
    <w:pPr>
      <w:tabs>
        <w:tab w:val="clear" w:pos="851"/>
      </w:tabs>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D603AC"/>
    <w:rPr>
      <w:rFonts w:asciiTheme="minorHAnsi" w:eastAsiaTheme="minorHAnsi" w:hAnsiTheme="minorHAnsi" w:cstheme="minorBidi"/>
      <w:sz w:val="24"/>
      <w:szCs w:val="24"/>
      <w:lang w:val="en-GB" w:eastAsia="en-US"/>
    </w:rPr>
  </w:style>
  <w:style w:type="character" w:styleId="Hyperlink">
    <w:name w:val="Hyperlink"/>
    <w:basedOn w:val="DefaultParagraphFont"/>
    <w:uiPriority w:val="99"/>
    <w:unhideWhenUsed/>
    <w:rsid w:val="00A8424C"/>
    <w:rPr>
      <w:color w:val="0000FF"/>
      <w:u w:val="single"/>
    </w:rPr>
  </w:style>
  <w:style w:type="paragraph" w:styleId="BalloonText">
    <w:name w:val="Balloon Text"/>
    <w:basedOn w:val="Normal"/>
    <w:link w:val="BalloonTextChar"/>
    <w:semiHidden/>
    <w:unhideWhenUsed/>
    <w:rsid w:val="001B6C03"/>
    <w:rPr>
      <w:rFonts w:ascii="Segoe UI" w:hAnsi="Segoe UI" w:cs="Segoe UI"/>
      <w:sz w:val="18"/>
      <w:szCs w:val="18"/>
    </w:rPr>
  </w:style>
  <w:style w:type="character" w:customStyle="1" w:styleId="BalloonTextChar">
    <w:name w:val="Balloon Text Char"/>
    <w:basedOn w:val="DefaultParagraphFont"/>
    <w:link w:val="BalloonText"/>
    <w:semiHidden/>
    <w:rsid w:val="001B6C03"/>
    <w:rPr>
      <w:rFonts w:ascii="Segoe UI" w:hAnsi="Segoe UI" w:cs="Segoe UI"/>
      <w:sz w:val="18"/>
      <w:szCs w:val="18"/>
      <w:lang w:val="en-GB" w:eastAsia="en-US"/>
    </w:rPr>
  </w:style>
  <w:style w:type="paragraph" w:styleId="Revision">
    <w:name w:val="Revision"/>
    <w:hidden/>
    <w:uiPriority w:val="99"/>
    <w:semiHidden/>
    <w:rsid w:val="00AF49D2"/>
    <w:rPr>
      <w:rFonts w:ascii="Calibri" w:hAnsi="Calibri"/>
      <w:sz w:val="22"/>
      <w:lang w:val="en-GB" w:eastAsia="en-US"/>
    </w:rPr>
  </w:style>
  <w:style w:type="paragraph" w:styleId="ListParagraph">
    <w:name w:val="List Paragraph"/>
    <w:basedOn w:val="Normal"/>
    <w:uiPriority w:val="34"/>
    <w:rsid w:val="00AF49D2"/>
    <w:pPr>
      <w:ind w:left="720"/>
      <w:contextualSpacing/>
    </w:pPr>
  </w:style>
  <w:style w:type="character" w:styleId="UnresolvedMention">
    <w:name w:val="Unresolved Mention"/>
    <w:basedOn w:val="DefaultParagraphFont"/>
    <w:uiPriority w:val="99"/>
    <w:semiHidden/>
    <w:unhideWhenUsed/>
    <w:rsid w:val="00AF49D2"/>
    <w:rPr>
      <w:color w:val="605E5C"/>
      <w:shd w:val="clear" w:color="auto" w:fill="E1DFDD"/>
    </w:rPr>
  </w:style>
  <w:style w:type="character" w:styleId="FollowedHyperlink">
    <w:name w:val="FollowedHyperlink"/>
    <w:basedOn w:val="DefaultParagraphFont"/>
    <w:rsid w:val="00AF49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5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7323D-F83A-40FD-A7F4-8912E8952544}">
  <ds:schemaRefs>
    <ds:schemaRef ds:uri="http://schemas.microsoft.com/sharepoint/v3/contenttype/forms"/>
  </ds:schemaRefs>
</ds:datastoreItem>
</file>

<file path=customXml/itemProps2.xml><?xml version="1.0" encoding="utf-8"?>
<ds:datastoreItem xmlns:ds="http://schemas.openxmlformats.org/officeDocument/2006/customXml" ds:itemID="{36D87F71-CBE1-4FF6-AB2B-64620EB5E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6</TotalTime>
  <Pages>1</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5</cp:revision>
  <cp:lastPrinted>2006-10-19T11:49:00Z</cp:lastPrinted>
  <dcterms:created xsi:type="dcterms:W3CDTF">2024-04-10T12:07:00Z</dcterms:created>
  <dcterms:modified xsi:type="dcterms:W3CDTF">2024-04-18T10:18:00Z</dcterms:modified>
</cp:coreProperties>
</file>